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86" w:rsidRDefault="00914AAA">
      <w:pPr>
        <w:pStyle w:val="Heading1"/>
        <w:spacing w:before="0" w:after="0"/>
        <w:rPr>
          <w:sz w:val="22"/>
          <w:szCs w:val="22"/>
        </w:rPr>
      </w:pPr>
      <w:r>
        <w:rPr>
          <w:b w:val="0"/>
          <w:bCs w:val="0"/>
          <w:noProof/>
          <w:lang w:val="en-AU" w:eastAsia="en-AU"/>
        </w:rPr>
        <w:drawing>
          <wp:anchor distT="0" distB="0" distL="114300" distR="114300" simplePos="0" relativeHeight="251642880" behindDoc="1" locked="0" layoutInCell="1" allowOverlap="1">
            <wp:simplePos x="0" y="0"/>
            <wp:positionH relativeFrom="column">
              <wp:posOffset>4589145</wp:posOffset>
            </wp:positionH>
            <wp:positionV relativeFrom="paragraph">
              <wp:posOffset>-31750</wp:posOffset>
            </wp:positionV>
            <wp:extent cx="1600200" cy="555625"/>
            <wp:effectExtent l="19050" t="0" r="0" b="0"/>
            <wp:wrapTight wrapText="bothSides">
              <wp:wrapPolygon edited="0">
                <wp:start x="-257" y="0"/>
                <wp:lineTo x="-257" y="20736"/>
                <wp:lineTo x="21600" y="20736"/>
                <wp:lineTo x="21600" y="0"/>
                <wp:lineTo x="-257" y="0"/>
              </wp:wrapPolygon>
            </wp:wrapTight>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srcRect/>
                    <a:stretch>
                      <a:fillRect/>
                    </a:stretch>
                  </pic:blipFill>
                  <pic:spPr bwMode="auto">
                    <a:xfrm>
                      <a:off x="0" y="0"/>
                      <a:ext cx="1600200" cy="555625"/>
                    </a:xfrm>
                    <a:prstGeom prst="rect">
                      <a:avLst/>
                    </a:prstGeom>
                    <a:noFill/>
                    <a:ln w="9525">
                      <a:noFill/>
                      <a:miter lim="800000"/>
                      <a:headEnd/>
                      <a:tailEnd/>
                    </a:ln>
                  </pic:spPr>
                </pic:pic>
              </a:graphicData>
            </a:graphic>
          </wp:anchor>
        </w:drawing>
      </w:r>
      <w:r w:rsidR="00C41586">
        <w:rPr>
          <w:sz w:val="22"/>
          <w:szCs w:val="22"/>
        </w:rPr>
        <w:t>Western Sydney Region RTO</w:t>
      </w:r>
    </w:p>
    <w:p w:rsidR="00C41586" w:rsidRDefault="00C41586">
      <w:pPr>
        <w:rPr>
          <w:rFonts w:ascii="Arial" w:hAnsi="Arial" w:cs="Arial"/>
          <w:b/>
          <w:sz w:val="22"/>
          <w:szCs w:val="22"/>
        </w:rPr>
      </w:pPr>
      <w:r>
        <w:rPr>
          <w:rFonts w:ascii="Arial" w:hAnsi="Arial" w:cs="Arial"/>
          <w:b/>
          <w:sz w:val="22"/>
          <w:szCs w:val="22"/>
        </w:rPr>
        <w:t>Assessment Package</w:t>
      </w:r>
    </w:p>
    <w:p w:rsidR="00C41586" w:rsidRDefault="00C41586">
      <w:pPr>
        <w:rPr>
          <w:rFonts w:ascii="Arial" w:hAnsi="Arial" w:cs="Arial"/>
          <w:b/>
          <w:sz w:val="22"/>
          <w:szCs w:val="22"/>
        </w:rPr>
      </w:pPr>
    </w:p>
    <w:p w:rsidR="00C41586" w:rsidRDefault="00C41586">
      <w:pPr>
        <w:jc w:val="center"/>
        <w:rPr>
          <w:rFonts w:ascii="Arial" w:hAnsi="Arial" w:cs="Arial"/>
          <w:b/>
          <w:sz w:val="32"/>
          <w:szCs w:val="32"/>
        </w:rPr>
      </w:pPr>
      <w:r>
        <w:rPr>
          <w:rFonts w:ascii="Arial" w:hAnsi="Arial" w:cs="Arial"/>
          <w:b/>
          <w:sz w:val="32"/>
          <w:szCs w:val="32"/>
        </w:rPr>
        <w:t>Package Overview for Assessors</w:t>
      </w:r>
    </w:p>
    <w:p w:rsidR="00C41586" w:rsidRDefault="00C41586">
      <w:pPr>
        <w:jc w:val="center"/>
        <w:rPr>
          <w:rFonts w:ascii="Arial" w:hAnsi="Arial" w:cs="Arial"/>
          <w:b/>
          <w:sz w:val="32"/>
          <w:szCs w:val="32"/>
        </w:rPr>
      </w:pPr>
    </w:p>
    <w:tbl>
      <w:tblPr>
        <w:tblW w:w="93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1"/>
        <w:gridCol w:w="1260"/>
        <w:gridCol w:w="6480"/>
      </w:tblGrid>
      <w:tr w:rsidR="00C41586">
        <w:trPr>
          <w:cantSplit/>
          <w:trHeight w:val="380"/>
        </w:trPr>
        <w:tc>
          <w:tcPr>
            <w:tcW w:w="1621" w:type="dxa"/>
            <w:tcBorders>
              <w:top w:val="single" w:sz="4" w:space="0" w:color="auto"/>
              <w:left w:val="single" w:sz="12" w:space="0" w:color="auto"/>
              <w:bottom w:val="single" w:sz="4" w:space="0" w:color="auto"/>
              <w:right w:val="single" w:sz="4" w:space="0" w:color="auto"/>
            </w:tcBorders>
            <w:shd w:val="pct15" w:color="auto" w:fill="FFFFFF"/>
          </w:tcPr>
          <w:p w:rsidR="00C41586" w:rsidRDefault="00C41586">
            <w:pPr>
              <w:spacing w:before="120" w:after="60"/>
              <w:rPr>
                <w:rFonts w:ascii="Arial" w:hAnsi="Arial" w:cs="Arial"/>
                <w:b/>
                <w:sz w:val="20"/>
                <w:szCs w:val="20"/>
              </w:rPr>
            </w:pPr>
            <w:r>
              <w:rPr>
                <w:rFonts w:ascii="Arial" w:hAnsi="Arial" w:cs="Arial"/>
                <w:b/>
                <w:sz w:val="20"/>
                <w:szCs w:val="20"/>
              </w:rPr>
              <w:t>Package Number</w:t>
            </w:r>
          </w:p>
          <w:p w:rsidR="00C41586" w:rsidRDefault="00C41586">
            <w:pPr>
              <w:spacing w:before="120" w:after="60"/>
              <w:rPr>
                <w:rFonts w:ascii="Arial" w:hAnsi="Arial" w:cs="Arial"/>
                <w:b/>
                <w:sz w:val="20"/>
                <w:szCs w:val="20"/>
              </w:rPr>
            </w:pPr>
            <w:r>
              <w:rPr>
                <w:rFonts w:ascii="Arial" w:hAnsi="Arial" w:cs="Arial"/>
                <w:b/>
                <w:sz w:val="20"/>
                <w:szCs w:val="20"/>
              </w:rPr>
              <w:t xml:space="preserve">Package Title </w:t>
            </w:r>
          </w:p>
        </w:tc>
        <w:tc>
          <w:tcPr>
            <w:tcW w:w="7740" w:type="dxa"/>
            <w:gridSpan w:val="2"/>
            <w:tcBorders>
              <w:top w:val="single" w:sz="4" w:space="0" w:color="auto"/>
              <w:left w:val="single" w:sz="4" w:space="0" w:color="auto"/>
              <w:bottom w:val="single" w:sz="4" w:space="0" w:color="auto"/>
              <w:right w:val="single" w:sz="12" w:space="0" w:color="auto"/>
            </w:tcBorders>
            <w:vAlign w:val="center"/>
          </w:tcPr>
          <w:p w:rsidR="00C41586" w:rsidRDefault="00C41586">
            <w:pPr>
              <w:spacing w:before="60" w:after="60"/>
              <w:jc w:val="both"/>
              <w:rPr>
                <w:rFonts w:ascii="Arial" w:hAnsi="Arial" w:cs="Arial"/>
                <w:sz w:val="20"/>
                <w:szCs w:val="20"/>
              </w:rPr>
            </w:pPr>
            <w:r>
              <w:rPr>
                <w:rFonts w:ascii="Arial" w:hAnsi="Arial" w:cs="Arial"/>
                <w:sz w:val="20"/>
                <w:szCs w:val="20"/>
              </w:rPr>
              <w:t>BSB07 – Package Three.</w:t>
            </w:r>
          </w:p>
          <w:p w:rsidR="00C41586" w:rsidRDefault="00C41586">
            <w:pPr>
              <w:spacing w:before="60" w:after="60"/>
              <w:jc w:val="both"/>
              <w:rPr>
                <w:rFonts w:ascii="Arial" w:hAnsi="Arial" w:cs="Arial"/>
                <w:sz w:val="20"/>
                <w:szCs w:val="20"/>
              </w:rPr>
            </w:pPr>
          </w:p>
          <w:p w:rsidR="00C41586" w:rsidRDefault="00C41586">
            <w:pPr>
              <w:spacing w:before="60" w:after="60"/>
              <w:jc w:val="both"/>
              <w:rPr>
                <w:rFonts w:ascii="Arial" w:hAnsi="Arial" w:cs="Arial"/>
                <w:i/>
                <w:sz w:val="28"/>
                <w:szCs w:val="28"/>
              </w:rPr>
            </w:pPr>
            <w:r>
              <w:rPr>
                <w:rFonts w:ascii="Arial" w:hAnsi="Arial" w:cs="Arial"/>
                <w:i/>
                <w:sz w:val="28"/>
                <w:szCs w:val="28"/>
              </w:rPr>
              <w:t>Work Smarter Not Harder</w:t>
            </w:r>
          </w:p>
        </w:tc>
      </w:tr>
      <w:tr w:rsidR="00C41586">
        <w:trPr>
          <w:cantSplit/>
          <w:trHeight w:val="423"/>
        </w:trPr>
        <w:tc>
          <w:tcPr>
            <w:tcW w:w="1621" w:type="dxa"/>
            <w:tcBorders>
              <w:left w:val="single" w:sz="12" w:space="0" w:color="auto"/>
              <w:bottom w:val="single" w:sz="4" w:space="0" w:color="auto"/>
            </w:tcBorders>
            <w:shd w:val="pct15" w:color="auto" w:fill="FFFFFF"/>
          </w:tcPr>
          <w:p w:rsidR="00C41586" w:rsidRDefault="00C41586">
            <w:pPr>
              <w:spacing w:before="120" w:after="60"/>
              <w:rPr>
                <w:rFonts w:ascii="Arial" w:hAnsi="Arial" w:cs="Arial"/>
                <w:b/>
                <w:sz w:val="20"/>
                <w:szCs w:val="20"/>
              </w:rPr>
            </w:pPr>
            <w:r>
              <w:rPr>
                <w:rFonts w:ascii="Arial" w:hAnsi="Arial" w:cs="Arial"/>
                <w:b/>
                <w:sz w:val="20"/>
                <w:szCs w:val="20"/>
              </w:rPr>
              <w:t>Training Package</w:t>
            </w:r>
          </w:p>
        </w:tc>
        <w:tc>
          <w:tcPr>
            <w:tcW w:w="7740" w:type="dxa"/>
            <w:gridSpan w:val="2"/>
            <w:tcBorders>
              <w:bottom w:val="single" w:sz="4" w:space="0" w:color="auto"/>
              <w:right w:val="single" w:sz="12" w:space="0" w:color="auto"/>
            </w:tcBorders>
            <w:vAlign w:val="center"/>
          </w:tcPr>
          <w:p w:rsidR="00C41586" w:rsidRDefault="00C41586">
            <w:pPr>
              <w:spacing w:before="60" w:after="60"/>
              <w:jc w:val="both"/>
              <w:rPr>
                <w:rFonts w:ascii="Arial" w:hAnsi="Arial" w:cs="Arial"/>
                <w:sz w:val="20"/>
                <w:szCs w:val="20"/>
              </w:rPr>
            </w:pPr>
            <w:r>
              <w:rPr>
                <w:rFonts w:ascii="Arial" w:hAnsi="Arial" w:cs="Arial"/>
                <w:sz w:val="20"/>
                <w:szCs w:val="20"/>
              </w:rPr>
              <w:t>Business Services (BSB07)</w:t>
            </w:r>
          </w:p>
        </w:tc>
      </w:tr>
      <w:tr w:rsidR="00C41586">
        <w:trPr>
          <w:cantSplit/>
          <w:trHeight w:val="380"/>
        </w:trPr>
        <w:tc>
          <w:tcPr>
            <w:tcW w:w="1621" w:type="dxa"/>
            <w:tcBorders>
              <w:left w:val="single" w:sz="12" w:space="0" w:color="auto"/>
            </w:tcBorders>
            <w:shd w:val="pct15" w:color="auto" w:fill="FFFFFF"/>
          </w:tcPr>
          <w:p w:rsidR="00C41586" w:rsidRDefault="00C41586">
            <w:pPr>
              <w:spacing w:before="120" w:after="60"/>
              <w:rPr>
                <w:rFonts w:ascii="Arial" w:hAnsi="Arial" w:cs="Arial"/>
                <w:b/>
                <w:sz w:val="20"/>
                <w:szCs w:val="20"/>
              </w:rPr>
            </w:pPr>
            <w:r>
              <w:rPr>
                <w:rFonts w:ascii="Arial" w:hAnsi="Arial" w:cs="Arial"/>
                <w:b/>
                <w:sz w:val="20"/>
                <w:szCs w:val="20"/>
              </w:rPr>
              <w:t>Unit(s) /Elements to be assessed by this package:</w:t>
            </w:r>
          </w:p>
        </w:tc>
        <w:tc>
          <w:tcPr>
            <w:tcW w:w="7740" w:type="dxa"/>
            <w:gridSpan w:val="2"/>
            <w:tcBorders>
              <w:right w:val="single" w:sz="12" w:space="0" w:color="auto"/>
            </w:tcBorders>
            <w:vAlign w:val="center"/>
          </w:tcPr>
          <w:p w:rsidR="00C41586" w:rsidRDefault="008F4021">
            <w:pPr>
              <w:pStyle w:val="Header"/>
              <w:rPr>
                <w:rFonts w:cs="Arial"/>
              </w:rPr>
            </w:pPr>
            <w:r>
              <w:rPr>
                <w:rFonts w:cs="Arial"/>
              </w:rPr>
              <w:t>BSBITU201A Produce Simple Word Processed Documents</w:t>
            </w:r>
          </w:p>
          <w:p w:rsidR="00C41586" w:rsidRDefault="00D61E03">
            <w:pPr>
              <w:pStyle w:val="Header"/>
              <w:ind w:left="720"/>
              <w:rPr>
                <w:rFonts w:cs="Arial"/>
              </w:rPr>
            </w:pPr>
            <w:r>
              <w:rPr>
                <w:rFonts w:cs="Arial"/>
              </w:rPr>
              <w:t>Prepare to produce documents</w:t>
            </w:r>
          </w:p>
          <w:p w:rsidR="00C41586" w:rsidRDefault="00D61E03" w:rsidP="0022204B">
            <w:pPr>
              <w:pStyle w:val="Header"/>
              <w:ind w:left="720"/>
              <w:rPr>
                <w:rFonts w:cs="Arial"/>
              </w:rPr>
            </w:pPr>
            <w:r>
              <w:rPr>
                <w:rFonts w:cs="Arial"/>
              </w:rPr>
              <w:t>Produce documents</w:t>
            </w:r>
          </w:p>
          <w:p w:rsidR="00C41586" w:rsidRDefault="00D61E03">
            <w:pPr>
              <w:pStyle w:val="Header"/>
              <w:ind w:left="720"/>
              <w:rPr>
                <w:rFonts w:cs="Arial"/>
              </w:rPr>
            </w:pPr>
            <w:r>
              <w:rPr>
                <w:rFonts w:cs="Arial"/>
              </w:rPr>
              <w:t>Finalise documents</w:t>
            </w:r>
          </w:p>
          <w:p w:rsidR="00C41586" w:rsidRDefault="0022204B">
            <w:pPr>
              <w:pStyle w:val="Header"/>
              <w:rPr>
                <w:rFonts w:cs="Arial"/>
              </w:rPr>
            </w:pPr>
            <w:r>
              <w:rPr>
                <w:rFonts w:cs="Arial"/>
              </w:rPr>
              <w:t>BSBOHS201A Participate in OHS Processes</w:t>
            </w:r>
          </w:p>
          <w:p w:rsidR="0022204B" w:rsidRDefault="0022204B" w:rsidP="0022204B">
            <w:pPr>
              <w:pStyle w:val="Header"/>
              <w:ind w:left="720"/>
              <w:rPr>
                <w:rFonts w:cs="Arial"/>
              </w:rPr>
            </w:pPr>
            <w:r>
              <w:rPr>
                <w:rFonts w:cs="Arial"/>
              </w:rPr>
              <w:t>Work safely</w:t>
            </w:r>
          </w:p>
          <w:p w:rsidR="0022204B" w:rsidRDefault="0022204B" w:rsidP="0022204B">
            <w:pPr>
              <w:pStyle w:val="Header"/>
              <w:ind w:left="720"/>
              <w:rPr>
                <w:rFonts w:cs="Arial"/>
              </w:rPr>
            </w:pPr>
            <w:r>
              <w:rPr>
                <w:rFonts w:cs="Arial"/>
              </w:rPr>
              <w:t>Follow safety procedures</w:t>
            </w:r>
          </w:p>
          <w:p w:rsidR="0022204B" w:rsidRDefault="0022204B">
            <w:pPr>
              <w:pStyle w:val="Header"/>
              <w:rPr>
                <w:rFonts w:cs="Arial"/>
              </w:rPr>
            </w:pPr>
          </w:p>
        </w:tc>
      </w:tr>
      <w:tr w:rsidR="00C41586">
        <w:trPr>
          <w:cantSplit/>
          <w:trHeight w:val="380"/>
        </w:trPr>
        <w:tc>
          <w:tcPr>
            <w:tcW w:w="1621" w:type="dxa"/>
            <w:tcBorders>
              <w:left w:val="single" w:sz="12" w:space="0" w:color="auto"/>
              <w:bottom w:val="single" w:sz="4" w:space="0" w:color="auto"/>
            </w:tcBorders>
            <w:shd w:val="pct15" w:color="auto" w:fill="FFFFFF"/>
          </w:tcPr>
          <w:p w:rsidR="00C41586" w:rsidRDefault="00C41586">
            <w:pPr>
              <w:rPr>
                <w:rFonts w:ascii="Arial" w:hAnsi="Arial" w:cs="Arial"/>
                <w:b/>
                <w:sz w:val="20"/>
                <w:szCs w:val="20"/>
              </w:rPr>
            </w:pPr>
            <w:r>
              <w:rPr>
                <w:rFonts w:ascii="Arial" w:hAnsi="Arial" w:cs="Arial"/>
                <w:b/>
                <w:sz w:val="20"/>
                <w:szCs w:val="20"/>
              </w:rPr>
              <w:t xml:space="preserve">Package contents and information  for assessors  </w:t>
            </w:r>
          </w:p>
        </w:tc>
        <w:tc>
          <w:tcPr>
            <w:tcW w:w="1260" w:type="dxa"/>
            <w:tcBorders>
              <w:bottom w:val="single" w:sz="4" w:space="0" w:color="auto"/>
            </w:tcBorders>
          </w:tcPr>
          <w:p w:rsidR="00C41586" w:rsidRDefault="00C41586">
            <w:pPr>
              <w:rPr>
                <w:rFonts w:ascii="Arial" w:hAnsi="Arial" w:cs="Arial"/>
                <w:b/>
                <w:sz w:val="20"/>
                <w:szCs w:val="20"/>
              </w:rPr>
            </w:pPr>
          </w:p>
          <w:p w:rsidR="00C41586" w:rsidRDefault="00C41586">
            <w:pPr>
              <w:rPr>
                <w:rFonts w:ascii="Arial" w:hAnsi="Arial" w:cs="Arial"/>
                <w:b/>
                <w:sz w:val="20"/>
                <w:szCs w:val="20"/>
              </w:rPr>
            </w:pPr>
            <w:r>
              <w:rPr>
                <w:rFonts w:ascii="Arial" w:hAnsi="Arial" w:cs="Arial"/>
                <w:b/>
                <w:sz w:val="20"/>
                <w:szCs w:val="20"/>
              </w:rPr>
              <w:t>Pages 2-</w:t>
            </w:r>
            <w:r w:rsidR="007E332F">
              <w:rPr>
                <w:rFonts w:ascii="Arial" w:hAnsi="Arial" w:cs="Arial"/>
                <w:b/>
                <w:sz w:val="20"/>
                <w:szCs w:val="20"/>
              </w:rPr>
              <w:t>7</w:t>
            </w:r>
            <w:r>
              <w:rPr>
                <w:rFonts w:ascii="Arial" w:hAnsi="Arial" w:cs="Arial"/>
                <w:b/>
                <w:sz w:val="20"/>
                <w:szCs w:val="20"/>
              </w:rPr>
              <w:t xml:space="preserve">  </w:t>
            </w:r>
          </w:p>
          <w:p w:rsidR="00C41586" w:rsidRDefault="00C41586">
            <w:pPr>
              <w:rPr>
                <w:rFonts w:ascii="Arial" w:hAnsi="Arial" w:cs="Arial"/>
                <w:b/>
                <w:sz w:val="20"/>
                <w:szCs w:val="20"/>
              </w:rPr>
            </w:pPr>
          </w:p>
          <w:p w:rsidR="00C41586" w:rsidRDefault="00C41586">
            <w:pPr>
              <w:rPr>
                <w:rFonts w:ascii="Arial" w:hAnsi="Arial" w:cs="Arial"/>
                <w:b/>
                <w:sz w:val="20"/>
                <w:szCs w:val="20"/>
              </w:rPr>
            </w:pPr>
          </w:p>
          <w:p w:rsidR="00C41586" w:rsidRDefault="00C41586">
            <w:pPr>
              <w:rPr>
                <w:rFonts w:ascii="Arial" w:hAnsi="Arial" w:cs="Arial"/>
                <w:b/>
                <w:sz w:val="20"/>
                <w:szCs w:val="20"/>
              </w:rPr>
            </w:pPr>
          </w:p>
          <w:p w:rsidR="00C41586" w:rsidRDefault="00C41586">
            <w:pPr>
              <w:rPr>
                <w:rFonts w:ascii="Arial" w:hAnsi="Arial" w:cs="Arial"/>
                <w:b/>
                <w:sz w:val="20"/>
                <w:szCs w:val="20"/>
              </w:rPr>
            </w:pPr>
          </w:p>
          <w:p w:rsidR="00C41586" w:rsidRDefault="00C41586">
            <w:pPr>
              <w:rPr>
                <w:rFonts w:ascii="Arial" w:hAnsi="Arial" w:cs="Arial"/>
                <w:b/>
                <w:sz w:val="20"/>
                <w:szCs w:val="20"/>
              </w:rPr>
            </w:pPr>
          </w:p>
          <w:p w:rsidR="00C41586" w:rsidRDefault="00C41586">
            <w:pPr>
              <w:rPr>
                <w:rFonts w:ascii="Arial" w:hAnsi="Arial" w:cs="Arial"/>
                <w:b/>
                <w:sz w:val="20"/>
                <w:szCs w:val="20"/>
              </w:rPr>
            </w:pPr>
          </w:p>
          <w:p w:rsidR="00C41586" w:rsidRDefault="00C41586">
            <w:pPr>
              <w:rPr>
                <w:rFonts w:ascii="Arial" w:hAnsi="Arial" w:cs="Arial"/>
                <w:b/>
                <w:sz w:val="20"/>
                <w:szCs w:val="20"/>
              </w:rPr>
            </w:pPr>
          </w:p>
          <w:p w:rsidR="00C41586" w:rsidRDefault="00C41586">
            <w:pPr>
              <w:rPr>
                <w:rFonts w:ascii="Arial" w:hAnsi="Arial" w:cs="Arial"/>
                <w:b/>
                <w:sz w:val="20"/>
                <w:szCs w:val="20"/>
              </w:rPr>
            </w:pPr>
          </w:p>
          <w:p w:rsidR="00C41586" w:rsidRDefault="00C41586">
            <w:pPr>
              <w:rPr>
                <w:rFonts w:ascii="Arial" w:hAnsi="Arial" w:cs="Arial"/>
                <w:b/>
                <w:sz w:val="20"/>
                <w:szCs w:val="20"/>
              </w:rPr>
            </w:pPr>
          </w:p>
          <w:p w:rsidR="00C41586" w:rsidRDefault="00C41586">
            <w:pPr>
              <w:rPr>
                <w:rFonts w:ascii="Arial" w:hAnsi="Arial" w:cs="Arial"/>
                <w:sz w:val="20"/>
                <w:szCs w:val="20"/>
              </w:rPr>
            </w:pPr>
          </w:p>
        </w:tc>
        <w:tc>
          <w:tcPr>
            <w:tcW w:w="6480" w:type="dxa"/>
            <w:tcBorders>
              <w:bottom w:val="single" w:sz="4" w:space="0" w:color="auto"/>
              <w:right w:val="single" w:sz="12" w:space="0" w:color="auto"/>
            </w:tcBorders>
            <w:vAlign w:val="center"/>
          </w:tcPr>
          <w:p w:rsidR="00C41586" w:rsidRDefault="00C41586">
            <w:pPr>
              <w:rPr>
                <w:rFonts w:ascii="Arial" w:hAnsi="Arial" w:cs="Arial"/>
                <w:sz w:val="20"/>
                <w:szCs w:val="20"/>
              </w:rPr>
            </w:pPr>
            <w:r>
              <w:rPr>
                <w:rFonts w:ascii="Arial" w:hAnsi="Arial" w:cs="Arial"/>
                <w:sz w:val="20"/>
                <w:szCs w:val="20"/>
              </w:rPr>
              <w:t xml:space="preserve">The Assessment Notice includes the </w:t>
            </w:r>
            <w:r>
              <w:rPr>
                <w:rFonts w:ascii="Arial" w:hAnsi="Arial" w:cs="Arial"/>
                <w:b/>
                <w:sz w:val="20"/>
                <w:szCs w:val="20"/>
              </w:rPr>
              <w:t>task description</w:t>
            </w:r>
            <w:r>
              <w:rPr>
                <w:rFonts w:ascii="Arial" w:hAnsi="Arial" w:cs="Arial"/>
                <w:sz w:val="20"/>
                <w:szCs w:val="20"/>
              </w:rPr>
              <w:t xml:space="preserve"> and</w:t>
            </w:r>
            <w:r>
              <w:rPr>
                <w:rFonts w:ascii="Arial" w:hAnsi="Arial" w:cs="Arial"/>
                <w:b/>
                <w:sz w:val="20"/>
                <w:szCs w:val="20"/>
              </w:rPr>
              <w:t xml:space="preserve"> </w:t>
            </w:r>
            <w:r>
              <w:rPr>
                <w:rFonts w:ascii="Arial" w:hAnsi="Arial" w:cs="Arial"/>
                <w:sz w:val="20"/>
                <w:szCs w:val="20"/>
              </w:rPr>
              <w:t xml:space="preserve">is   provided to students. </w:t>
            </w:r>
            <w:r w:rsidR="00D61E03">
              <w:rPr>
                <w:rFonts w:ascii="Arial" w:hAnsi="Arial" w:cs="Arial"/>
                <w:sz w:val="20"/>
                <w:szCs w:val="20"/>
              </w:rPr>
              <w:t>The PDF documents attached should also be provided to students.</w:t>
            </w:r>
          </w:p>
          <w:p w:rsidR="00C41586" w:rsidRDefault="00C41586">
            <w:pPr>
              <w:rPr>
                <w:rFonts w:ascii="Arial" w:hAnsi="Arial" w:cs="Arial"/>
                <w:sz w:val="20"/>
                <w:szCs w:val="20"/>
              </w:rPr>
            </w:pPr>
          </w:p>
          <w:p w:rsidR="00C41586" w:rsidRDefault="00C41586">
            <w:pPr>
              <w:pStyle w:val="Heading1"/>
              <w:spacing w:before="0" w:after="0"/>
              <w:rPr>
                <w:b w:val="0"/>
                <w:sz w:val="20"/>
                <w:szCs w:val="20"/>
              </w:rPr>
            </w:pPr>
            <w:r>
              <w:rPr>
                <w:b w:val="0"/>
                <w:sz w:val="20"/>
                <w:szCs w:val="20"/>
              </w:rPr>
              <w:t xml:space="preserve">The suggested timeframe for this activity is </w:t>
            </w:r>
            <w:r w:rsidR="00D61E03">
              <w:rPr>
                <w:b w:val="0"/>
                <w:sz w:val="20"/>
                <w:szCs w:val="20"/>
              </w:rPr>
              <w:t>4 – 5 hours.</w:t>
            </w:r>
          </w:p>
          <w:p w:rsidR="00C41586" w:rsidRDefault="00C41586">
            <w:pPr>
              <w:pStyle w:val="Header"/>
              <w:rPr>
                <w:rFonts w:cs="Arial"/>
              </w:rPr>
            </w:pPr>
          </w:p>
          <w:p w:rsidR="0022204B" w:rsidRDefault="0022204B">
            <w:pPr>
              <w:pStyle w:val="Header"/>
              <w:rPr>
                <w:rFonts w:cs="Arial"/>
              </w:rPr>
            </w:pPr>
            <w:r>
              <w:rPr>
                <w:rFonts w:cs="Arial"/>
              </w:rPr>
              <w:t>The OHS quiz will also be provided to students at the completion of the newsletter task.</w:t>
            </w:r>
          </w:p>
          <w:p w:rsidR="0022204B" w:rsidRDefault="0022204B">
            <w:pPr>
              <w:pStyle w:val="Header"/>
              <w:rPr>
                <w:rFonts w:cs="Arial"/>
              </w:rPr>
            </w:pPr>
          </w:p>
          <w:p w:rsidR="00C41586" w:rsidRDefault="00C41586">
            <w:pPr>
              <w:pStyle w:val="Heading1"/>
              <w:spacing w:before="0" w:after="0"/>
              <w:rPr>
                <w:sz w:val="20"/>
                <w:szCs w:val="20"/>
              </w:rPr>
            </w:pPr>
            <w:r>
              <w:rPr>
                <w:sz w:val="20"/>
                <w:szCs w:val="20"/>
              </w:rPr>
              <w:t>Suggestions for Carrying Out Task</w:t>
            </w:r>
          </w:p>
          <w:p w:rsidR="00C41586" w:rsidRDefault="00D61E03">
            <w:pPr>
              <w:pStyle w:val="Header"/>
              <w:numPr>
                <w:ilvl w:val="0"/>
                <w:numId w:val="3"/>
              </w:numPr>
              <w:tabs>
                <w:tab w:val="clear" w:pos="4153"/>
                <w:tab w:val="clear" w:pos="8306"/>
                <w:tab w:val="center" w:pos="4320"/>
                <w:tab w:val="right" w:pos="8640"/>
              </w:tabs>
              <w:rPr>
                <w:rFonts w:cs="Arial"/>
              </w:rPr>
            </w:pPr>
            <w:r>
              <w:t>Students will work individually to produce a newsletter</w:t>
            </w:r>
          </w:p>
          <w:p w:rsidR="00C41586" w:rsidRDefault="0022204B">
            <w:pPr>
              <w:pStyle w:val="Header"/>
              <w:numPr>
                <w:ilvl w:val="0"/>
                <w:numId w:val="3"/>
              </w:numPr>
              <w:tabs>
                <w:tab w:val="clear" w:pos="4153"/>
                <w:tab w:val="clear" w:pos="8306"/>
                <w:tab w:val="center" w:pos="4320"/>
                <w:tab w:val="right" w:pos="8640"/>
              </w:tabs>
              <w:rPr>
                <w:rFonts w:cs="Arial"/>
              </w:rPr>
            </w:pPr>
            <w:r>
              <w:rPr>
                <w:rFonts w:cs="Arial"/>
              </w:rPr>
              <w:t>Students may need to collaborate in groups in order to produce information</w:t>
            </w:r>
          </w:p>
          <w:p w:rsidR="0022204B" w:rsidRDefault="0022204B">
            <w:pPr>
              <w:pStyle w:val="Header"/>
              <w:numPr>
                <w:ilvl w:val="0"/>
                <w:numId w:val="3"/>
              </w:numPr>
              <w:tabs>
                <w:tab w:val="clear" w:pos="4153"/>
                <w:tab w:val="clear" w:pos="8306"/>
                <w:tab w:val="center" w:pos="4320"/>
                <w:tab w:val="right" w:pos="8640"/>
              </w:tabs>
              <w:rPr>
                <w:rFonts w:cs="Arial"/>
              </w:rPr>
            </w:pPr>
            <w:r>
              <w:rPr>
                <w:rFonts w:cs="Arial"/>
              </w:rPr>
              <w:t>Students to complete OHS quiz individually</w:t>
            </w:r>
          </w:p>
        </w:tc>
      </w:tr>
      <w:tr w:rsidR="00C41586">
        <w:trPr>
          <w:cantSplit/>
          <w:trHeight w:val="380"/>
        </w:trPr>
        <w:tc>
          <w:tcPr>
            <w:tcW w:w="1621" w:type="dxa"/>
            <w:tcBorders>
              <w:left w:val="single" w:sz="12" w:space="0" w:color="auto"/>
              <w:bottom w:val="single" w:sz="4" w:space="0" w:color="auto"/>
            </w:tcBorders>
            <w:shd w:val="pct15" w:color="auto" w:fill="FFFFFF"/>
          </w:tcPr>
          <w:p w:rsidR="00C41586" w:rsidRDefault="00C41586">
            <w:pPr>
              <w:spacing w:before="120" w:after="60"/>
              <w:rPr>
                <w:rFonts w:ascii="Arial" w:hAnsi="Arial" w:cs="Arial"/>
                <w:b/>
                <w:sz w:val="20"/>
                <w:szCs w:val="20"/>
              </w:rPr>
            </w:pPr>
          </w:p>
        </w:tc>
        <w:tc>
          <w:tcPr>
            <w:tcW w:w="1260" w:type="dxa"/>
            <w:tcBorders>
              <w:bottom w:val="single" w:sz="4" w:space="0" w:color="auto"/>
            </w:tcBorders>
          </w:tcPr>
          <w:p w:rsidR="00C41586" w:rsidRDefault="00C41586">
            <w:pPr>
              <w:rPr>
                <w:rFonts w:ascii="Arial" w:hAnsi="Arial" w:cs="Arial"/>
                <w:b/>
                <w:sz w:val="20"/>
                <w:szCs w:val="20"/>
              </w:rPr>
            </w:pPr>
          </w:p>
          <w:p w:rsidR="00C41586" w:rsidRDefault="00C41586">
            <w:pPr>
              <w:rPr>
                <w:rFonts w:ascii="Arial" w:hAnsi="Arial" w:cs="Arial"/>
                <w:b/>
                <w:sz w:val="20"/>
                <w:szCs w:val="20"/>
              </w:rPr>
            </w:pPr>
            <w:r>
              <w:rPr>
                <w:rFonts w:ascii="Arial" w:hAnsi="Arial" w:cs="Arial"/>
                <w:b/>
                <w:sz w:val="20"/>
                <w:szCs w:val="20"/>
              </w:rPr>
              <w:t xml:space="preserve">Page </w:t>
            </w:r>
            <w:r w:rsidR="007E332F">
              <w:rPr>
                <w:rFonts w:ascii="Arial" w:hAnsi="Arial" w:cs="Arial"/>
                <w:b/>
                <w:sz w:val="20"/>
                <w:szCs w:val="20"/>
              </w:rPr>
              <w:t>8</w:t>
            </w:r>
            <w:r>
              <w:rPr>
                <w:rFonts w:ascii="Arial" w:hAnsi="Arial" w:cs="Arial"/>
                <w:b/>
                <w:sz w:val="20"/>
                <w:szCs w:val="20"/>
              </w:rPr>
              <w:t>-</w:t>
            </w:r>
            <w:r w:rsidR="007E332F">
              <w:rPr>
                <w:rFonts w:ascii="Arial" w:hAnsi="Arial" w:cs="Arial"/>
                <w:b/>
                <w:sz w:val="20"/>
                <w:szCs w:val="20"/>
              </w:rPr>
              <w:t>9</w:t>
            </w:r>
          </w:p>
        </w:tc>
        <w:tc>
          <w:tcPr>
            <w:tcW w:w="6480" w:type="dxa"/>
            <w:tcBorders>
              <w:bottom w:val="single" w:sz="4" w:space="0" w:color="auto"/>
              <w:right w:val="single" w:sz="12" w:space="0" w:color="auto"/>
            </w:tcBorders>
            <w:vAlign w:val="center"/>
          </w:tcPr>
          <w:p w:rsidR="00C41586" w:rsidRDefault="00C41586">
            <w:pPr>
              <w:rPr>
                <w:rFonts w:ascii="Arial" w:hAnsi="Arial" w:cs="Arial"/>
                <w:b/>
                <w:sz w:val="20"/>
                <w:szCs w:val="20"/>
              </w:rPr>
            </w:pPr>
            <w:r>
              <w:rPr>
                <w:rFonts w:ascii="Arial" w:hAnsi="Arial" w:cs="Arial"/>
                <w:b/>
                <w:sz w:val="20"/>
                <w:szCs w:val="20"/>
              </w:rPr>
              <w:t xml:space="preserve">Student Self Assessment </w:t>
            </w:r>
          </w:p>
          <w:p w:rsidR="00C41586" w:rsidRDefault="00C41586">
            <w:pPr>
              <w:rPr>
                <w:rFonts w:ascii="Arial" w:hAnsi="Arial" w:cs="Arial"/>
                <w:sz w:val="20"/>
                <w:szCs w:val="20"/>
              </w:rPr>
            </w:pPr>
            <w:r>
              <w:rPr>
                <w:rFonts w:ascii="Arial" w:hAnsi="Arial" w:cs="Arial"/>
                <w:sz w:val="20"/>
                <w:szCs w:val="20"/>
              </w:rPr>
              <w:t>This checklist is designed to be handed to the student. It enables the student to undertake a self assessment before submission of the task. The completed checklist should be handed to the assessor with the completed task. The assessor is than able to use the checklist to determine competence and provided feedback</w:t>
            </w:r>
            <w:r w:rsidR="0022204B">
              <w:rPr>
                <w:rFonts w:ascii="Arial" w:hAnsi="Arial" w:cs="Arial"/>
                <w:sz w:val="20"/>
                <w:szCs w:val="20"/>
              </w:rPr>
              <w:t>.</w:t>
            </w:r>
          </w:p>
          <w:p w:rsidR="00C41586" w:rsidRDefault="00C41586">
            <w:pPr>
              <w:rPr>
                <w:rFonts w:ascii="Arial" w:hAnsi="Arial" w:cs="Arial"/>
                <w:sz w:val="20"/>
                <w:szCs w:val="20"/>
              </w:rPr>
            </w:pPr>
            <w:r>
              <w:rPr>
                <w:rFonts w:ascii="Arial" w:hAnsi="Arial" w:cs="Arial"/>
                <w:b/>
                <w:sz w:val="20"/>
                <w:szCs w:val="20"/>
              </w:rPr>
              <w:t>Observation Checklist</w:t>
            </w:r>
          </w:p>
          <w:p w:rsidR="00C41586" w:rsidRDefault="00C41586">
            <w:pPr>
              <w:rPr>
                <w:rFonts w:ascii="Arial" w:hAnsi="Arial" w:cs="Arial"/>
                <w:sz w:val="20"/>
                <w:szCs w:val="20"/>
              </w:rPr>
            </w:pPr>
            <w:r>
              <w:rPr>
                <w:rFonts w:ascii="Arial" w:hAnsi="Arial" w:cs="Arial"/>
                <w:sz w:val="20"/>
                <w:szCs w:val="20"/>
              </w:rPr>
              <w:t>This checklist is for use by assessors to determine consistency in observation.</w:t>
            </w:r>
          </w:p>
        </w:tc>
      </w:tr>
      <w:tr w:rsidR="00C41586">
        <w:trPr>
          <w:cantSplit/>
          <w:trHeight w:val="380"/>
        </w:trPr>
        <w:tc>
          <w:tcPr>
            <w:tcW w:w="1621" w:type="dxa"/>
            <w:tcBorders>
              <w:left w:val="single" w:sz="12" w:space="0" w:color="auto"/>
              <w:bottom w:val="single" w:sz="4" w:space="0" w:color="auto"/>
            </w:tcBorders>
            <w:shd w:val="pct15" w:color="auto" w:fill="FFFFFF"/>
          </w:tcPr>
          <w:p w:rsidR="00C41586" w:rsidRDefault="00C41586">
            <w:pPr>
              <w:spacing w:before="120" w:after="60"/>
              <w:rPr>
                <w:rFonts w:ascii="Arial" w:hAnsi="Arial" w:cs="Arial"/>
                <w:b/>
                <w:sz w:val="20"/>
                <w:szCs w:val="20"/>
              </w:rPr>
            </w:pPr>
          </w:p>
        </w:tc>
        <w:tc>
          <w:tcPr>
            <w:tcW w:w="1260" w:type="dxa"/>
            <w:tcBorders>
              <w:bottom w:val="single" w:sz="4" w:space="0" w:color="auto"/>
            </w:tcBorders>
          </w:tcPr>
          <w:p w:rsidR="00C41586" w:rsidRDefault="00C41586">
            <w:pPr>
              <w:rPr>
                <w:rFonts w:ascii="Arial" w:hAnsi="Arial" w:cs="Arial"/>
                <w:b/>
                <w:sz w:val="20"/>
                <w:szCs w:val="20"/>
              </w:rPr>
            </w:pPr>
          </w:p>
          <w:p w:rsidR="00C41586" w:rsidRDefault="00C41586">
            <w:pPr>
              <w:rPr>
                <w:rFonts w:ascii="Arial" w:hAnsi="Arial" w:cs="Arial"/>
                <w:b/>
                <w:sz w:val="20"/>
                <w:szCs w:val="20"/>
              </w:rPr>
            </w:pPr>
            <w:r>
              <w:rPr>
                <w:rFonts w:ascii="Arial" w:hAnsi="Arial" w:cs="Arial"/>
                <w:b/>
                <w:sz w:val="20"/>
                <w:szCs w:val="20"/>
              </w:rPr>
              <w:t xml:space="preserve">Page </w:t>
            </w:r>
            <w:r w:rsidR="007E332F">
              <w:rPr>
                <w:rFonts w:ascii="Arial" w:hAnsi="Arial" w:cs="Arial"/>
                <w:b/>
                <w:sz w:val="20"/>
                <w:szCs w:val="20"/>
              </w:rPr>
              <w:t>10</w:t>
            </w:r>
          </w:p>
        </w:tc>
        <w:tc>
          <w:tcPr>
            <w:tcW w:w="6480" w:type="dxa"/>
            <w:tcBorders>
              <w:bottom w:val="single" w:sz="4" w:space="0" w:color="auto"/>
              <w:right w:val="single" w:sz="12" w:space="0" w:color="auto"/>
            </w:tcBorders>
            <w:vAlign w:val="center"/>
          </w:tcPr>
          <w:p w:rsidR="00C41586" w:rsidRDefault="00C41586">
            <w:pPr>
              <w:rPr>
                <w:rFonts w:ascii="Arial" w:hAnsi="Arial" w:cs="Arial"/>
                <w:sz w:val="20"/>
                <w:szCs w:val="20"/>
              </w:rPr>
            </w:pPr>
            <w:r>
              <w:rPr>
                <w:rFonts w:ascii="Arial" w:hAnsi="Arial" w:cs="Arial"/>
                <w:sz w:val="20"/>
                <w:szCs w:val="20"/>
              </w:rPr>
              <w:t xml:space="preserve">The </w:t>
            </w:r>
            <w:r>
              <w:rPr>
                <w:rFonts w:ascii="Arial" w:hAnsi="Arial" w:cs="Arial"/>
                <w:b/>
                <w:sz w:val="20"/>
                <w:szCs w:val="20"/>
              </w:rPr>
              <w:t>Assessment feedback sheet</w:t>
            </w:r>
            <w:r>
              <w:rPr>
                <w:rFonts w:ascii="Arial" w:hAnsi="Arial" w:cs="Arial"/>
                <w:sz w:val="20"/>
                <w:szCs w:val="20"/>
              </w:rPr>
              <w:t xml:space="preserve"> should be completed by the assessor and provided to the student when all aspects of the task have been completed and additional verbal feedback and opportunities for re- assessment if necessary discussed.</w:t>
            </w:r>
          </w:p>
        </w:tc>
      </w:tr>
      <w:tr w:rsidR="00C41586">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C41586" w:rsidRDefault="00C41586">
            <w:pPr>
              <w:spacing w:before="120" w:after="60"/>
              <w:rPr>
                <w:rFonts w:ascii="Arial" w:hAnsi="Arial" w:cs="Arial"/>
                <w:b/>
                <w:sz w:val="20"/>
                <w:szCs w:val="20"/>
              </w:rPr>
            </w:pPr>
            <w:r>
              <w:rPr>
                <w:rFonts w:ascii="Arial" w:hAnsi="Arial" w:cs="Arial"/>
                <w:b/>
                <w:sz w:val="20"/>
                <w:szCs w:val="20"/>
              </w:rPr>
              <w:t>Equipment and/or resources required</w:t>
            </w:r>
          </w:p>
        </w:tc>
        <w:tc>
          <w:tcPr>
            <w:tcW w:w="1260" w:type="dxa"/>
            <w:tcBorders>
              <w:top w:val="single" w:sz="12" w:space="0" w:color="auto"/>
              <w:bottom w:val="single" w:sz="12" w:space="0" w:color="auto"/>
            </w:tcBorders>
          </w:tcPr>
          <w:p w:rsidR="00C41586" w:rsidRDefault="00C41586">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C41586" w:rsidRDefault="00C41586">
            <w:pPr>
              <w:pStyle w:val="Header"/>
              <w:tabs>
                <w:tab w:val="clear" w:pos="4153"/>
                <w:tab w:val="clear" w:pos="8306"/>
                <w:tab w:val="center" w:pos="4320"/>
                <w:tab w:val="right" w:pos="8640"/>
              </w:tabs>
              <w:rPr>
                <w:rFonts w:cs="Arial"/>
              </w:rPr>
            </w:pPr>
            <w:r>
              <w:rPr>
                <w:rFonts w:cs="Arial"/>
              </w:rPr>
              <w:t>Access to personal computer and printer.</w:t>
            </w:r>
          </w:p>
          <w:p w:rsidR="00C41586" w:rsidRDefault="00C41586">
            <w:pPr>
              <w:pStyle w:val="Header"/>
              <w:tabs>
                <w:tab w:val="clear" w:pos="4153"/>
                <w:tab w:val="clear" w:pos="8306"/>
                <w:tab w:val="center" w:pos="4320"/>
                <w:tab w:val="right" w:pos="8640"/>
              </w:tabs>
              <w:rPr>
                <w:rFonts w:cs="Arial"/>
              </w:rPr>
            </w:pPr>
            <w:r>
              <w:rPr>
                <w:rFonts w:cs="Arial"/>
              </w:rPr>
              <w:t>Access to internet</w:t>
            </w:r>
            <w:r w:rsidR="0022204B">
              <w:rPr>
                <w:rFonts w:cs="Arial"/>
              </w:rPr>
              <w:t>.</w:t>
            </w:r>
          </w:p>
          <w:p w:rsidR="00C41586" w:rsidRDefault="00C41586">
            <w:pPr>
              <w:pStyle w:val="Header"/>
              <w:tabs>
                <w:tab w:val="clear" w:pos="4153"/>
                <w:tab w:val="clear" w:pos="8306"/>
                <w:tab w:val="center" w:pos="4320"/>
                <w:tab w:val="right" w:pos="8640"/>
              </w:tabs>
              <w:rPr>
                <w:rFonts w:cs="Arial"/>
              </w:rPr>
            </w:pPr>
          </w:p>
        </w:tc>
      </w:tr>
      <w:tr w:rsidR="00C41586">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C41586" w:rsidRDefault="00C41586">
            <w:pPr>
              <w:spacing w:before="120" w:after="60"/>
              <w:rPr>
                <w:rFonts w:ascii="Arial" w:hAnsi="Arial" w:cs="Arial"/>
                <w:b/>
                <w:sz w:val="20"/>
                <w:szCs w:val="20"/>
              </w:rPr>
            </w:pPr>
            <w:r>
              <w:rPr>
                <w:rFonts w:ascii="Arial" w:hAnsi="Arial" w:cs="Arial"/>
                <w:b/>
                <w:sz w:val="20"/>
                <w:szCs w:val="20"/>
              </w:rPr>
              <w:t>Other comments</w:t>
            </w:r>
          </w:p>
        </w:tc>
        <w:tc>
          <w:tcPr>
            <w:tcW w:w="1260" w:type="dxa"/>
            <w:tcBorders>
              <w:top w:val="single" w:sz="12" w:space="0" w:color="auto"/>
              <w:bottom w:val="single" w:sz="12" w:space="0" w:color="auto"/>
            </w:tcBorders>
          </w:tcPr>
          <w:p w:rsidR="00C41586" w:rsidRDefault="00C41586">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C41586" w:rsidRDefault="00C41586">
            <w:pPr>
              <w:pStyle w:val="Header"/>
              <w:rPr>
                <w:rFonts w:cs="Arial"/>
              </w:rPr>
            </w:pPr>
          </w:p>
        </w:tc>
      </w:tr>
    </w:tbl>
    <w:p w:rsidR="00C41586" w:rsidRDefault="00C41586">
      <w:pPr>
        <w:pStyle w:val="Heading1"/>
        <w:spacing w:before="0" w:after="0"/>
        <w:jc w:val="center"/>
        <w:rPr>
          <w:sz w:val="22"/>
          <w:szCs w:val="22"/>
        </w:rPr>
        <w:sectPr w:rsidR="00C41586">
          <w:footerReference w:type="default" r:id="rId8"/>
          <w:footerReference w:type="first" r:id="rId9"/>
          <w:pgSz w:w="11909" w:h="16834" w:code="9"/>
          <w:pgMar w:top="851" w:right="1440" w:bottom="851" w:left="1440" w:header="720" w:footer="720" w:gutter="0"/>
          <w:cols w:space="720"/>
          <w:titlePg/>
        </w:sectPr>
      </w:pPr>
    </w:p>
    <w:p w:rsidR="00C41586" w:rsidRDefault="00C41586">
      <w:pPr>
        <w:pStyle w:val="Heading1"/>
        <w:spacing w:before="0" w:after="0"/>
        <w:jc w:val="center"/>
        <w:rPr>
          <w:sz w:val="22"/>
          <w:szCs w:val="22"/>
        </w:rPr>
      </w:pPr>
      <w:r>
        <w:rPr>
          <w:sz w:val="22"/>
          <w:szCs w:val="22"/>
        </w:rPr>
        <w:lastRenderedPageBreak/>
        <w:t xml:space="preserve">Western Sydney Region </w:t>
      </w:r>
    </w:p>
    <w:p w:rsidR="00C41586" w:rsidRDefault="00C41586">
      <w:pPr>
        <w:pStyle w:val="Heading1"/>
        <w:spacing w:before="0" w:after="0"/>
        <w:jc w:val="center"/>
        <w:rPr>
          <w:sz w:val="22"/>
          <w:szCs w:val="22"/>
        </w:rPr>
      </w:pPr>
      <w:r>
        <w:rPr>
          <w:sz w:val="22"/>
          <w:szCs w:val="22"/>
        </w:rPr>
        <w:t>Vocational Education and Training</w:t>
      </w:r>
    </w:p>
    <w:p w:rsidR="00C41586" w:rsidRDefault="00C41586">
      <w:pPr>
        <w:pStyle w:val="Heading3"/>
        <w:spacing w:before="0" w:after="0"/>
        <w:jc w:val="center"/>
        <w:rPr>
          <w:rFonts w:ascii="Arial" w:hAnsi="Arial" w:cs="Arial"/>
          <w:szCs w:val="22"/>
        </w:rPr>
      </w:pPr>
      <w:r>
        <w:rPr>
          <w:rFonts w:ascii="Arial" w:hAnsi="Arial" w:cs="Arial"/>
          <w:szCs w:val="22"/>
        </w:rPr>
        <w:t xml:space="preserve">Assessment Notice </w:t>
      </w:r>
    </w:p>
    <w:p w:rsidR="00C41586" w:rsidRDefault="00C41586">
      <w:pPr>
        <w:ind w:left="1440" w:firstLine="720"/>
        <w:rPr>
          <w:rFonts w:ascii="Arial" w:hAnsi="Arial" w:cs="Arial"/>
          <w:b/>
          <w:lang w:val="en-AU"/>
        </w:rPr>
      </w:pPr>
      <w:r>
        <w:rPr>
          <w:rFonts w:ascii="Arial" w:hAnsi="Arial" w:cs="Arial"/>
          <w:b/>
          <w:sz w:val="22"/>
        </w:rPr>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C41586">
        <w:trPr>
          <w:trHeight w:val="453"/>
        </w:trPr>
        <w:tc>
          <w:tcPr>
            <w:tcW w:w="5000" w:type="pct"/>
            <w:gridSpan w:val="2"/>
            <w:vAlign w:val="center"/>
          </w:tcPr>
          <w:p w:rsidR="00C41586" w:rsidRDefault="00C41586">
            <w:pPr>
              <w:rPr>
                <w:rFonts w:ascii="Arial" w:hAnsi="Arial" w:cs="Arial"/>
                <w:sz w:val="22"/>
                <w:szCs w:val="22"/>
                <w:lang w:val="en-US"/>
              </w:rPr>
            </w:pPr>
            <w:r>
              <w:rPr>
                <w:rFonts w:ascii="Arial" w:hAnsi="Arial" w:cs="Arial"/>
                <w:b/>
                <w:sz w:val="22"/>
                <w:szCs w:val="22"/>
                <w:lang w:val="en-US"/>
              </w:rPr>
              <w:t>VET Framework:   Business Services</w:t>
            </w:r>
          </w:p>
        </w:tc>
      </w:tr>
      <w:tr w:rsidR="00C41586">
        <w:trPr>
          <w:trHeight w:val="453"/>
        </w:trPr>
        <w:tc>
          <w:tcPr>
            <w:tcW w:w="5000" w:type="pct"/>
            <w:gridSpan w:val="2"/>
            <w:vAlign w:val="center"/>
          </w:tcPr>
          <w:p w:rsidR="00C41586" w:rsidRDefault="00C41586">
            <w:pPr>
              <w:rPr>
                <w:rFonts w:ascii="Arial" w:hAnsi="Arial" w:cs="Arial"/>
                <w:sz w:val="22"/>
                <w:szCs w:val="22"/>
                <w:lang w:val="en-US"/>
              </w:rPr>
            </w:pPr>
            <w:r>
              <w:rPr>
                <w:rFonts w:ascii="Arial" w:hAnsi="Arial" w:cs="Arial"/>
                <w:b/>
                <w:sz w:val="22"/>
                <w:szCs w:val="22"/>
                <w:lang w:val="en-US"/>
              </w:rPr>
              <w:t xml:space="preserve">Assessor / Teacher: </w:t>
            </w:r>
          </w:p>
        </w:tc>
      </w:tr>
      <w:tr w:rsidR="00C41586">
        <w:trPr>
          <w:trHeight w:val="453"/>
        </w:trPr>
        <w:tc>
          <w:tcPr>
            <w:tcW w:w="5000" w:type="pct"/>
            <w:gridSpan w:val="2"/>
            <w:vAlign w:val="center"/>
          </w:tcPr>
          <w:p w:rsidR="00C41586" w:rsidRDefault="00C41586">
            <w:pPr>
              <w:pStyle w:val="Header"/>
              <w:rPr>
                <w:rFonts w:cs="Arial"/>
                <w:sz w:val="22"/>
              </w:rPr>
            </w:pPr>
            <w:r>
              <w:rPr>
                <w:rFonts w:cs="Arial"/>
                <w:b/>
                <w:sz w:val="22"/>
              </w:rPr>
              <w:t>Unit of competency</w:t>
            </w:r>
          </w:p>
          <w:p w:rsidR="00C41586" w:rsidRDefault="0022204B">
            <w:pPr>
              <w:pStyle w:val="Header"/>
              <w:rPr>
                <w:rFonts w:cs="Arial"/>
              </w:rPr>
            </w:pPr>
            <w:r>
              <w:rPr>
                <w:rFonts w:cs="Arial"/>
              </w:rPr>
              <w:t>BSBITU201A Produce Simple Work Processed Documents</w:t>
            </w:r>
          </w:p>
          <w:p w:rsidR="00C41586" w:rsidRDefault="00C41586">
            <w:pPr>
              <w:pStyle w:val="Header"/>
              <w:rPr>
                <w:rFonts w:cs="Arial"/>
              </w:rPr>
            </w:pPr>
            <w:r>
              <w:rPr>
                <w:rFonts w:cs="Arial"/>
              </w:rPr>
              <w:t>BSBOHS201A  Participate in OHS Processes</w:t>
            </w:r>
          </w:p>
          <w:p w:rsidR="00C41586" w:rsidRDefault="00C41586">
            <w:pPr>
              <w:pStyle w:val="Header"/>
              <w:rPr>
                <w:rFonts w:cs="Arial"/>
              </w:rPr>
            </w:pPr>
          </w:p>
          <w:p w:rsidR="00C41586" w:rsidRDefault="00C41586">
            <w:pPr>
              <w:rPr>
                <w:rFonts w:ascii="Arial" w:hAnsi="Arial" w:cs="Arial"/>
                <w:b/>
                <w:sz w:val="22"/>
                <w:szCs w:val="22"/>
                <w:lang w:val="en-US"/>
              </w:rPr>
            </w:pPr>
          </w:p>
        </w:tc>
      </w:tr>
      <w:tr w:rsidR="00C41586">
        <w:trPr>
          <w:gridBefore w:val="1"/>
          <w:wBefore w:w="5" w:type="pct"/>
          <w:trHeight w:val="448"/>
        </w:trPr>
        <w:tc>
          <w:tcPr>
            <w:tcW w:w="4995" w:type="pct"/>
            <w:vAlign w:val="center"/>
          </w:tcPr>
          <w:p w:rsidR="00C41586" w:rsidRDefault="00C41586">
            <w:pPr>
              <w:rPr>
                <w:rFonts w:ascii="Arial" w:hAnsi="Arial" w:cs="Arial"/>
                <w:b/>
                <w:sz w:val="22"/>
                <w:szCs w:val="22"/>
                <w:lang w:val="en-US"/>
              </w:rPr>
            </w:pPr>
            <w:r>
              <w:rPr>
                <w:rFonts w:ascii="Arial" w:hAnsi="Arial" w:cs="Arial"/>
                <w:b/>
                <w:sz w:val="22"/>
                <w:szCs w:val="22"/>
                <w:lang w:val="en-US"/>
              </w:rPr>
              <w:t xml:space="preserve"> Date Given :                                            Due Date:</w:t>
            </w:r>
            <w:r>
              <w:rPr>
                <w:rFonts w:ascii="Arial" w:hAnsi="Arial" w:cs="Arial"/>
                <w:b/>
                <w:sz w:val="22"/>
                <w:szCs w:val="22"/>
                <w:lang w:val="en-US"/>
              </w:rPr>
              <w:tab/>
            </w:r>
            <w:r>
              <w:rPr>
                <w:rFonts w:ascii="Arial" w:hAnsi="Arial" w:cs="Arial"/>
                <w:b/>
                <w:sz w:val="22"/>
                <w:szCs w:val="22"/>
                <w:lang w:val="en-US"/>
              </w:rPr>
              <w:tab/>
            </w:r>
            <w:r>
              <w:rPr>
                <w:rFonts w:ascii="Arial" w:hAnsi="Arial" w:cs="Arial"/>
                <w:b/>
                <w:sz w:val="22"/>
                <w:szCs w:val="22"/>
                <w:lang w:val="en-US"/>
              </w:rPr>
              <w:tab/>
            </w:r>
            <w:r>
              <w:rPr>
                <w:rFonts w:ascii="Arial" w:hAnsi="Arial" w:cs="Arial"/>
                <w:b/>
                <w:sz w:val="22"/>
                <w:szCs w:val="22"/>
                <w:lang w:val="en-US"/>
              </w:rPr>
              <w:tab/>
              <w:t xml:space="preserve"> </w:t>
            </w:r>
          </w:p>
        </w:tc>
      </w:tr>
      <w:tr w:rsidR="00C41586">
        <w:trPr>
          <w:gridBefore w:val="1"/>
          <w:wBefore w:w="5" w:type="pct"/>
          <w:trHeight w:val="448"/>
        </w:trPr>
        <w:tc>
          <w:tcPr>
            <w:tcW w:w="4995" w:type="pct"/>
            <w:vAlign w:val="center"/>
          </w:tcPr>
          <w:p w:rsidR="00C41586" w:rsidRDefault="00C41586">
            <w:pPr>
              <w:rPr>
                <w:rFonts w:ascii="Arial" w:hAnsi="Arial" w:cs="Arial"/>
                <w:sz w:val="20"/>
                <w:szCs w:val="20"/>
                <w:lang w:val="en-US"/>
              </w:rPr>
            </w:pPr>
            <w:r>
              <w:rPr>
                <w:rFonts w:ascii="Arial" w:hAnsi="Arial" w:cs="Arial"/>
                <w:sz w:val="20"/>
                <w:szCs w:val="20"/>
                <w:lang w:val="en-US"/>
              </w:rPr>
              <w:t>Employability Skills are contained in this assessment</w:t>
            </w:r>
          </w:p>
        </w:tc>
      </w:tr>
    </w:tbl>
    <w:p w:rsidR="00C41586" w:rsidRDefault="00C41586">
      <w:pPr>
        <w:rPr>
          <w:rFonts w:ascii="Arial" w:hAnsi="Arial" w:cs="Arial"/>
          <w:b/>
          <w:sz w:val="22"/>
          <w:szCs w:val="22"/>
          <w:lang w:val="en-US"/>
        </w:rPr>
      </w:pPr>
    </w:p>
    <w:tbl>
      <w:tblPr>
        <w:tblpPr w:leftFromText="180" w:rightFromText="180" w:vertAnchor="text" w:horzAnchor="margin" w:tblpY="2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8"/>
      </w:tblGrid>
      <w:tr w:rsidR="00C41586">
        <w:trPr>
          <w:trHeight w:val="8782"/>
        </w:trPr>
        <w:tc>
          <w:tcPr>
            <w:tcW w:w="9288" w:type="dxa"/>
          </w:tcPr>
          <w:p w:rsidR="00C41586" w:rsidRDefault="00C41586">
            <w:pPr>
              <w:tabs>
                <w:tab w:val="left" w:pos="1260"/>
              </w:tabs>
              <w:rPr>
                <w:rFonts w:ascii="Arial" w:hAnsi="Arial" w:cs="Arial"/>
                <w:sz w:val="22"/>
                <w:szCs w:val="22"/>
                <w:lang w:val="en-US"/>
              </w:rPr>
            </w:pPr>
          </w:p>
          <w:p w:rsidR="00C41586" w:rsidRDefault="00C41586">
            <w:pPr>
              <w:spacing w:line="360" w:lineRule="auto"/>
              <w:rPr>
                <w:rFonts w:ascii="Arial" w:hAnsi="Arial" w:cs="Arial"/>
                <w:sz w:val="22"/>
                <w:szCs w:val="22"/>
              </w:rPr>
            </w:pPr>
            <w:r>
              <w:rPr>
                <w:rFonts w:ascii="Arial" w:hAnsi="Arial" w:cs="Arial"/>
                <w:b/>
                <w:sz w:val="22"/>
                <w:szCs w:val="22"/>
              </w:rPr>
              <w:t>Task Description:</w:t>
            </w:r>
            <w:ins w:id="0" w:author="hkemp2" w:date="2009-03-13T11:38:00Z">
              <w:r>
                <w:rPr>
                  <w:rFonts w:ascii="Arial" w:hAnsi="Arial" w:cs="Arial"/>
                  <w:b/>
                  <w:sz w:val="22"/>
                  <w:szCs w:val="22"/>
                </w:rPr>
                <w:t xml:space="preserve"> </w:t>
              </w:r>
            </w:ins>
            <w:r>
              <w:rPr>
                <w:rFonts w:ascii="Arial" w:hAnsi="Arial" w:cs="Arial"/>
                <w:b/>
                <w:sz w:val="22"/>
                <w:szCs w:val="22"/>
              </w:rPr>
              <w:t>this task will be completed in 2 parts</w:t>
            </w:r>
          </w:p>
          <w:p w:rsidR="00C41586" w:rsidRDefault="00C41586">
            <w:pPr>
              <w:spacing w:line="360" w:lineRule="auto"/>
              <w:rPr>
                <w:rFonts w:ascii="Arial" w:hAnsi="Arial" w:cs="Arial"/>
                <w:sz w:val="20"/>
                <w:szCs w:val="20"/>
              </w:rPr>
            </w:pPr>
            <w:r>
              <w:rPr>
                <w:rFonts w:ascii="Arial" w:hAnsi="Arial" w:cs="Arial"/>
                <w:b/>
                <w:sz w:val="20"/>
                <w:szCs w:val="20"/>
              </w:rPr>
              <w:t>Part 1:</w:t>
            </w:r>
            <w:r>
              <w:rPr>
                <w:rFonts w:ascii="Arial" w:hAnsi="Arial" w:cs="Arial"/>
                <w:sz w:val="20"/>
                <w:szCs w:val="20"/>
              </w:rPr>
              <w:t xml:space="preserve"> </w:t>
            </w:r>
          </w:p>
          <w:p w:rsidR="00C41586" w:rsidRDefault="000E3661">
            <w:pPr>
              <w:pStyle w:val="ListParagraph"/>
              <w:numPr>
                <w:ilvl w:val="0"/>
                <w:numId w:val="12"/>
              </w:numPr>
              <w:spacing w:line="360" w:lineRule="auto"/>
              <w:rPr>
                <w:rFonts w:ascii="Arial" w:hAnsi="Arial" w:cs="Arial"/>
                <w:sz w:val="20"/>
                <w:szCs w:val="20"/>
              </w:rPr>
            </w:pPr>
            <w:r>
              <w:rPr>
                <w:rFonts w:ascii="Arial" w:hAnsi="Arial" w:cs="Arial"/>
                <w:sz w:val="20"/>
                <w:szCs w:val="20"/>
              </w:rPr>
              <w:t>As a member of the team at Swaggies, you have been requested by your supervisor to contribute and set up the new organisational newsletter.  Attached is the memo from</w:t>
            </w:r>
            <w:r w:rsidR="00C41586">
              <w:rPr>
                <w:rFonts w:ascii="Arial" w:hAnsi="Arial" w:cs="Arial"/>
                <w:sz w:val="20"/>
                <w:szCs w:val="20"/>
              </w:rPr>
              <w:t xml:space="preserve"> </w:t>
            </w:r>
            <w:r w:rsidR="0022204B">
              <w:rPr>
                <w:rFonts w:ascii="Arial" w:hAnsi="Arial" w:cs="Arial"/>
                <w:sz w:val="20"/>
                <w:szCs w:val="20"/>
              </w:rPr>
              <w:t>Janet Parker outlining the tasks to be completed.  You need to produce this package individually and submit a printed copy.</w:t>
            </w:r>
          </w:p>
          <w:p w:rsidR="00C41586" w:rsidRDefault="00C41586">
            <w:pPr>
              <w:spacing w:line="360" w:lineRule="auto"/>
              <w:rPr>
                <w:rFonts w:ascii="Arial" w:hAnsi="Arial" w:cs="Arial"/>
                <w:sz w:val="20"/>
                <w:szCs w:val="20"/>
              </w:rPr>
            </w:pPr>
          </w:p>
          <w:p w:rsidR="00C41586" w:rsidRDefault="0022204B">
            <w:pPr>
              <w:pStyle w:val="ListParagraph"/>
              <w:numPr>
                <w:ilvl w:val="0"/>
                <w:numId w:val="11"/>
              </w:numPr>
              <w:spacing w:line="360" w:lineRule="auto"/>
              <w:rPr>
                <w:rFonts w:ascii="Arial" w:hAnsi="Arial" w:cs="Arial"/>
                <w:sz w:val="20"/>
                <w:szCs w:val="20"/>
              </w:rPr>
            </w:pPr>
            <w:r>
              <w:rPr>
                <w:rFonts w:ascii="Arial" w:hAnsi="Arial" w:cs="Arial"/>
                <w:sz w:val="20"/>
                <w:szCs w:val="20"/>
              </w:rPr>
              <w:t xml:space="preserve">As this is a newsletter for all staff to read and enjoy there will be no directions on font type, size or layout.  </w:t>
            </w:r>
            <w:r w:rsidR="00C41586">
              <w:rPr>
                <w:rFonts w:ascii="Arial" w:hAnsi="Arial" w:cs="Arial"/>
                <w:sz w:val="20"/>
                <w:szCs w:val="20"/>
              </w:rPr>
              <w:t xml:space="preserve">You may use diagrams from the internet to enhance your </w:t>
            </w:r>
            <w:r>
              <w:rPr>
                <w:rFonts w:ascii="Arial" w:hAnsi="Arial" w:cs="Arial"/>
                <w:sz w:val="20"/>
                <w:szCs w:val="20"/>
              </w:rPr>
              <w:t xml:space="preserve">newsletter.  </w:t>
            </w:r>
            <w:r w:rsidR="00C41586">
              <w:rPr>
                <w:rFonts w:ascii="Arial" w:hAnsi="Arial" w:cs="Arial"/>
                <w:sz w:val="20"/>
                <w:szCs w:val="20"/>
              </w:rPr>
              <w:t>Print one edited copy to be handed to your supervisor.</w:t>
            </w:r>
          </w:p>
          <w:p w:rsidR="00592C3D" w:rsidRDefault="00592C3D" w:rsidP="00592C3D">
            <w:pPr>
              <w:pStyle w:val="ListParagraph"/>
              <w:spacing w:line="360" w:lineRule="auto"/>
              <w:ind w:left="0"/>
              <w:rPr>
                <w:rFonts w:ascii="Arial" w:hAnsi="Arial" w:cs="Arial"/>
                <w:sz w:val="20"/>
                <w:szCs w:val="20"/>
              </w:rPr>
            </w:pPr>
          </w:p>
          <w:p w:rsidR="00592C3D" w:rsidRDefault="00592C3D">
            <w:pPr>
              <w:pStyle w:val="ListParagraph"/>
              <w:numPr>
                <w:ilvl w:val="0"/>
                <w:numId w:val="11"/>
              </w:numPr>
              <w:spacing w:line="360" w:lineRule="auto"/>
              <w:rPr>
                <w:rFonts w:ascii="Arial" w:hAnsi="Arial" w:cs="Arial"/>
                <w:sz w:val="20"/>
                <w:szCs w:val="20"/>
              </w:rPr>
            </w:pPr>
            <w:r>
              <w:rPr>
                <w:rFonts w:ascii="Arial" w:hAnsi="Arial" w:cs="Arial"/>
                <w:sz w:val="20"/>
                <w:szCs w:val="20"/>
              </w:rPr>
              <w:t>The handwritten parts of the newsletter have been provided for you to produce.</w:t>
            </w:r>
          </w:p>
          <w:p w:rsidR="00C41586" w:rsidRDefault="00C41586" w:rsidP="00592C3D">
            <w:pPr>
              <w:pStyle w:val="ListParagraph"/>
              <w:spacing w:line="360" w:lineRule="auto"/>
              <w:ind w:left="360"/>
              <w:rPr>
                <w:rFonts w:ascii="Arial" w:hAnsi="Arial" w:cs="Arial"/>
                <w:sz w:val="20"/>
                <w:szCs w:val="20"/>
              </w:rPr>
            </w:pPr>
          </w:p>
          <w:p w:rsidR="00C41586" w:rsidRDefault="00C41586">
            <w:pPr>
              <w:spacing w:line="360" w:lineRule="auto"/>
              <w:rPr>
                <w:rFonts w:ascii="Arial" w:hAnsi="Arial" w:cs="Arial"/>
                <w:b/>
                <w:sz w:val="20"/>
                <w:szCs w:val="20"/>
              </w:rPr>
            </w:pPr>
            <w:r>
              <w:rPr>
                <w:rFonts w:ascii="Arial" w:hAnsi="Arial" w:cs="Arial"/>
                <w:b/>
                <w:sz w:val="20"/>
                <w:szCs w:val="20"/>
              </w:rPr>
              <w:t xml:space="preserve">Part 2: </w:t>
            </w:r>
          </w:p>
          <w:p w:rsidR="00C41586" w:rsidRDefault="00592C3D">
            <w:pPr>
              <w:pStyle w:val="ListParagraph"/>
              <w:spacing w:line="360" w:lineRule="auto"/>
              <w:rPr>
                <w:rFonts w:ascii="Arial" w:hAnsi="Arial" w:cs="Arial"/>
                <w:sz w:val="20"/>
                <w:szCs w:val="20"/>
              </w:rPr>
            </w:pPr>
            <w:r>
              <w:rPr>
                <w:rFonts w:ascii="Arial" w:hAnsi="Arial" w:cs="Arial"/>
                <w:sz w:val="20"/>
                <w:szCs w:val="20"/>
              </w:rPr>
              <w:t>Complete the OHS quiz at the completion of the newsletter task.</w:t>
            </w:r>
          </w:p>
          <w:p w:rsidR="00C41586" w:rsidRDefault="00C41586">
            <w:pPr>
              <w:pStyle w:val="ListParagraph"/>
              <w:spacing w:line="360" w:lineRule="auto"/>
              <w:rPr>
                <w:rFonts w:ascii="Arial" w:hAnsi="Arial" w:cs="Arial"/>
                <w:color w:val="FF0000"/>
                <w:sz w:val="20"/>
                <w:szCs w:val="20"/>
              </w:rPr>
            </w:pPr>
          </w:p>
        </w:tc>
      </w:tr>
    </w:tbl>
    <w:p w:rsidR="00C41586" w:rsidRDefault="00C41586">
      <w:pPr>
        <w:rPr>
          <w:rFonts w:ascii="Arial" w:hAnsi="Arial" w:cs="Arial"/>
          <w:sz w:val="22"/>
          <w:szCs w:val="22"/>
          <w:lang w:val="en-US"/>
        </w:rPr>
      </w:pPr>
    </w:p>
    <w:p w:rsidR="00C41586" w:rsidRDefault="00C41586">
      <w:pPr>
        <w:rPr>
          <w:rFonts w:ascii="Arial" w:hAnsi="Arial" w:cs="Arial"/>
          <w:sz w:val="22"/>
          <w:szCs w:val="22"/>
        </w:rPr>
      </w:pPr>
    </w:p>
    <w:p w:rsidR="00C41586" w:rsidRDefault="00C41586">
      <w:pPr>
        <w:tabs>
          <w:tab w:val="right" w:pos="8222"/>
        </w:tabs>
        <w:rPr>
          <w:rFonts w:ascii="Arial" w:hAnsi="Arial" w:cs="Arial"/>
          <w:sz w:val="22"/>
          <w:szCs w:val="22"/>
        </w:rPr>
        <w:sectPr w:rsidR="00C41586">
          <w:pgSz w:w="11909" w:h="16834" w:code="9"/>
          <w:pgMar w:top="851" w:right="1440" w:bottom="851" w:left="1440" w:header="720" w:footer="720" w:gutter="0"/>
          <w:cols w:space="720"/>
          <w:titlePg/>
        </w:sectPr>
      </w:pPr>
    </w:p>
    <w:p w:rsidR="00C41586" w:rsidRDefault="00C41586">
      <w:pPr>
        <w:tabs>
          <w:tab w:val="right" w:pos="8222"/>
        </w:tabs>
        <w:rPr>
          <w:sz w:val="28"/>
          <w:szCs w:val="28"/>
        </w:rPr>
      </w:pPr>
      <w:r>
        <w:rPr>
          <w:noProof/>
          <w:sz w:val="20"/>
          <w:lang w:val="en-US"/>
        </w:rPr>
        <w:lastRenderedPageBreak/>
        <w:pict>
          <v:group id="_x0000_s1036" style="position:absolute;margin-left:22.85pt;margin-top:-21.85pt;width:121.15pt;height:66.85pt;z-index:251644928" coordorigin="1587,8280" coordsize="3240,1440">
            <v:group id="_x0000_s1037" style="position:absolute;left:1587;top:8280;width:2880;height:1440" coordorigin="7947,8460" coordsize="1920,1320">
              <v:group id="_x0000_s1038" style="position:absolute;left:8067;top:8460;width:1800;height:1320" coordorigin="7347,6120" coordsize="1800,1320">
                <v:shape id="_x0000_s1039" type="#_x0000_t75" style="position:absolute;left:7707;top:6120;width:1440;height:1320">
                  <v:imagedata r:id="rId10" o:title="Australia4"/>
                </v:shape>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1040" type="#_x0000_t184" style="position:absolute;left:7347;top:6120;width:603;height:563;rotation:397472fd" adj="4144" fillcolor="blue">
                  <v:textbox style="mso-next-textbox:#_x0000_s1040">
                    <w:txbxContent>
                      <w:p w:rsidR="00592C3D" w:rsidRDefault="00914AAA">
                        <w:r>
                          <w:rPr>
                            <w:noProof/>
                            <w:szCs w:val="20"/>
                            <w:lang w:val="en-AU" w:eastAsia="en-AU"/>
                          </w:rPr>
                          <w:drawing>
                            <wp:inline distT="0" distB="0" distL="0" distR="0">
                              <wp:extent cx="28575" cy="19050"/>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28575" cy="19050"/>
                                      </a:xfrm>
                                      <a:prstGeom prst="rect">
                                        <a:avLst/>
                                      </a:prstGeom>
                                      <a:noFill/>
                                      <a:ln w="9525">
                                        <a:noFill/>
                                        <a:miter lim="800000"/>
                                        <a:headEnd/>
                                        <a:tailEnd/>
                                      </a:ln>
                                    </pic:spPr>
                                  </pic:pic>
                                </a:graphicData>
                              </a:graphic>
                            </wp:inline>
                          </w:drawing>
                        </w:r>
                        <w:r w:rsidR="00592C3D">
                          <w:t xml:space="preserve">      </w:t>
                        </w:r>
                      </w:p>
                      <w:p w:rsidR="00592C3D" w:rsidRDefault="00592C3D"/>
                      <w:p w:rsidR="00592C3D" w:rsidRDefault="00592C3D"/>
                      <w:p w:rsidR="00592C3D" w:rsidRDefault="00592C3D"/>
                      <w:p w:rsidR="00592C3D" w:rsidRDefault="00592C3D"/>
                    </w:txbxContent>
                  </v:textbox>
                </v:shape>
              </v:group>
              <v:shape id="_x0000_s1041" type="#_x0000_t184" style="position:absolute;left:7947;top:8820;width:915;height:577;rotation:12273097fd" adj="3313" fillcolor="maroon">
                <v:textbox style="mso-next-textbox:#_x0000_s1041">
                  <w:txbxContent>
                    <w:p w:rsidR="00592C3D" w:rsidRDefault="00914AAA">
                      <w:r>
                        <w:rPr>
                          <w:noProof/>
                          <w:szCs w:val="20"/>
                          <w:lang w:val="en-AU" w:eastAsia="en-AU"/>
                        </w:rPr>
                        <w:drawing>
                          <wp:inline distT="0" distB="0" distL="0" distR="0">
                            <wp:extent cx="76200" cy="666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76200" cy="66675"/>
                                    </a:xfrm>
                                    <a:prstGeom prst="rect">
                                      <a:avLst/>
                                    </a:prstGeom>
                                    <a:noFill/>
                                    <a:ln w="9525">
                                      <a:noFill/>
                                      <a:miter lim="800000"/>
                                      <a:headEnd/>
                                      <a:tailEnd/>
                                    </a:ln>
                                  </pic:spPr>
                                </pic:pic>
                              </a:graphicData>
                            </a:graphic>
                          </wp:inline>
                        </w:drawing>
                      </w:r>
                    </w:p>
                  </w:txbxContent>
                </v:textbox>
              </v:shape>
            </v:group>
            <v:shapetype id="_x0000_t202" coordsize="21600,21600" o:spt="202" path="m,l,21600r21600,l21600,xe">
              <v:stroke joinstyle="miter"/>
              <v:path gradientshapeok="t" o:connecttype="rect"/>
            </v:shapetype>
            <v:shape id="_x0000_s1042" type="#_x0000_t202" style="position:absolute;left:2787;top:8820;width:2040;height:900" filled="f" stroked="f">
              <v:textbox style="mso-next-textbox:#_x0000_s1042">
                <w:txbxContent>
                  <w:p w:rsidR="00592C3D" w:rsidRDefault="00592C3D">
                    <w:pPr>
                      <w:rPr>
                        <w:rFonts w:ascii="Californian FB" w:hAnsi="Californian FB"/>
                        <w:b/>
                        <w:i/>
                        <w:sz w:val="28"/>
                        <w:szCs w:val="40"/>
                        <w:u w:val="single"/>
                      </w:rPr>
                    </w:pPr>
                    <w:r>
                      <w:rPr>
                        <w:rFonts w:ascii="Californian FB" w:hAnsi="Californian FB"/>
                        <w:b/>
                        <w:i/>
                        <w:sz w:val="28"/>
                        <w:szCs w:val="40"/>
                        <w:u w:val="single"/>
                      </w:rPr>
                      <w:t>waggies</w:t>
                    </w:r>
                  </w:p>
                  <w:p w:rsidR="00592C3D" w:rsidRDefault="00592C3D">
                    <w:pPr>
                      <w:rPr>
                        <w:sz w:val="12"/>
                      </w:rPr>
                    </w:pPr>
                    <w:r>
                      <w:rPr>
                        <w:b/>
                        <w:i/>
                        <w:sz w:val="12"/>
                      </w:rPr>
                      <w:t>Australian Gifts</w:t>
                    </w:r>
                  </w:p>
                </w:txbxContent>
              </v:textbox>
            </v:shape>
          </v:group>
        </w:pict>
      </w:r>
      <w:r>
        <w:tab/>
      </w:r>
      <w:r>
        <w:rPr>
          <w:b/>
          <w:bCs/>
          <w:sz w:val="28"/>
          <w:szCs w:val="28"/>
        </w:rPr>
        <w:t>Memorandum</w:t>
      </w:r>
    </w:p>
    <w:p w:rsidR="00C41586" w:rsidRDefault="00C41586">
      <w:pPr>
        <w:tabs>
          <w:tab w:val="right" w:pos="8222"/>
        </w:tabs>
      </w:pPr>
    </w:p>
    <w:p w:rsidR="00C41586" w:rsidRDefault="00C41586">
      <w:pPr>
        <w:tabs>
          <w:tab w:val="right" w:pos="8222"/>
        </w:tabs>
      </w:pPr>
    </w:p>
    <w:p w:rsidR="00C41586" w:rsidRDefault="00C41586">
      <w:pPr>
        <w:tabs>
          <w:tab w:val="right" w:pos="8222"/>
        </w:tabs>
      </w:pPr>
    </w:p>
    <w:p w:rsidR="00C41586" w:rsidRDefault="00C41586">
      <w:pPr>
        <w:tabs>
          <w:tab w:val="right" w:pos="8222"/>
        </w:tabs>
      </w:pPr>
    </w:p>
    <w:tbl>
      <w:tblPr>
        <w:tblW w:w="0" w:type="auto"/>
        <w:tblBorders>
          <w:bottom w:val="single" w:sz="4" w:space="0" w:color="auto"/>
        </w:tblBorders>
        <w:tblLook w:val="0000"/>
      </w:tblPr>
      <w:tblGrid>
        <w:gridCol w:w="1384"/>
        <w:gridCol w:w="6946"/>
      </w:tblGrid>
      <w:tr w:rsidR="00C41586">
        <w:tblPrEx>
          <w:tblCellMar>
            <w:top w:w="0" w:type="dxa"/>
            <w:bottom w:w="0" w:type="dxa"/>
          </w:tblCellMar>
        </w:tblPrEx>
        <w:tc>
          <w:tcPr>
            <w:tcW w:w="1384" w:type="dxa"/>
            <w:vAlign w:val="center"/>
          </w:tcPr>
          <w:p w:rsidR="00C41586" w:rsidRDefault="00C41586">
            <w:pPr>
              <w:pStyle w:val="Header"/>
              <w:tabs>
                <w:tab w:val="right" w:pos="8222"/>
              </w:tabs>
              <w:spacing w:after="80"/>
              <w:rPr>
                <w:rFonts w:ascii="Verdana" w:hAnsi="Verdana"/>
                <w:sz w:val="22"/>
                <w:szCs w:val="22"/>
              </w:rPr>
            </w:pPr>
            <w:r>
              <w:rPr>
                <w:rFonts w:ascii="Verdana" w:hAnsi="Verdana"/>
                <w:sz w:val="22"/>
                <w:szCs w:val="22"/>
              </w:rPr>
              <w:t>To</w:t>
            </w:r>
          </w:p>
        </w:tc>
        <w:tc>
          <w:tcPr>
            <w:tcW w:w="6946" w:type="dxa"/>
            <w:vAlign w:val="center"/>
          </w:tcPr>
          <w:p w:rsidR="00C41586" w:rsidRDefault="00C41586">
            <w:pPr>
              <w:tabs>
                <w:tab w:val="right" w:pos="8222"/>
              </w:tabs>
              <w:spacing w:after="80"/>
              <w:rPr>
                <w:rFonts w:ascii="Verdana" w:hAnsi="Verdana"/>
                <w:sz w:val="22"/>
                <w:szCs w:val="22"/>
              </w:rPr>
            </w:pPr>
            <w:r>
              <w:rPr>
                <w:rFonts w:ascii="Verdana" w:hAnsi="Verdana"/>
                <w:sz w:val="22"/>
                <w:szCs w:val="22"/>
              </w:rPr>
              <w:t>All Administration Assistants</w:t>
            </w:r>
          </w:p>
        </w:tc>
      </w:tr>
      <w:tr w:rsidR="00C41586">
        <w:tblPrEx>
          <w:tblCellMar>
            <w:top w:w="0" w:type="dxa"/>
            <w:bottom w:w="0" w:type="dxa"/>
          </w:tblCellMar>
        </w:tblPrEx>
        <w:tc>
          <w:tcPr>
            <w:tcW w:w="1384" w:type="dxa"/>
            <w:vAlign w:val="center"/>
          </w:tcPr>
          <w:p w:rsidR="00C41586" w:rsidRDefault="00C41586">
            <w:pPr>
              <w:pStyle w:val="Header"/>
              <w:tabs>
                <w:tab w:val="right" w:pos="8222"/>
              </w:tabs>
              <w:spacing w:after="80"/>
              <w:rPr>
                <w:rFonts w:ascii="Verdana" w:hAnsi="Verdana"/>
                <w:sz w:val="22"/>
                <w:szCs w:val="22"/>
              </w:rPr>
            </w:pPr>
            <w:r>
              <w:rPr>
                <w:rFonts w:ascii="Verdana" w:hAnsi="Verdana"/>
                <w:sz w:val="22"/>
                <w:szCs w:val="22"/>
              </w:rPr>
              <w:t>From</w:t>
            </w:r>
          </w:p>
        </w:tc>
        <w:tc>
          <w:tcPr>
            <w:tcW w:w="6946" w:type="dxa"/>
            <w:vAlign w:val="center"/>
          </w:tcPr>
          <w:p w:rsidR="00C41586" w:rsidRDefault="00C41586">
            <w:pPr>
              <w:tabs>
                <w:tab w:val="right" w:pos="8222"/>
              </w:tabs>
              <w:spacing w:after="80"/>
              <w:rPr>
                <w:rFonts w:ascii="Verdana" w:hAnsi="Verdana"/>
                <w:sz w:val="22"/>
                <w:szCs w:val="22"/>
              </w:rPr>
            </w:pPr>
            <w:r>
              <w:rPr>
                <w:rFonts w:ascii="Verdana" w:hAnsi="Verdana"/>
                <w:sz w:val="22"/>
                <w:szCs w:val="22"/>
              </w:rPr>
              <w:t>Janet Parker, Administration Manager</w:t>
            </w:r>
          </w:p>
        </w:tc>
      </w:tr>
      <w:tr w:rsidR="00C41586">
        <w:tblPrEx>
          <w:tblCellMar>
            <w:top w:w="0" w:type="dxa"/>
            <w:bottom w:w="0" w:type="dxa"/>
          </w:tblCellMar>
        </w:tblPrEx>
        <w:tc>
          <w:tcPr>
            <w:tcW w:w="1384" w:type="dxa"/>
            <w:vAlign w:val="center"/>
          </w:tcPr>
          <w:p w:rsidR="00C41586" w:rsidRDefault="00C41586">
            <w:pPr>
              <w:tabs>
                <w:tab w:val="right" w:pos="8222"/>
              </w:tabs>
              <w:spacing w:after="80"/>
              <w:rPr>
                <w:rFonts w:ascii="Verdana" w:hAnsi="Verdana"/>
                <w:sz w:val="22"/>
                <w:szCs w:val="22"/>
              </w:rPr>
            </w:pPr>
            <w:r>
              <w:rPr>
                <w:rFonts w:ascii="Verdana" w:hAnsi="Verdana"/>
                <w:sz w:val="22"/>
                <w:szCs w:val="22"/>
              </w:rPr>
              <w:t>Date</w:t>
            </w:r>
          </w:p>
        </w:tc>
        <w:tc>
          <w:tcPr>
            <w:tcW w:w="6946" w:type="dxa"/>
            <w:vAlign w:val="center"/>
          </w:tcPr>
          <w:p w:rsidR="00C41586" w:rsidRDefault="00C41586">
            <w:pPr>
              <w:tabs>
                <w:tab w:val="right" w:pos="8222"/>
              </w:tabs>
              <w:spacing w:after="80"/>
              <w:rPr>
                <w:rFonts w:ascii="Verdana" w:hAnsi="Verdana"/>
                <w:sz w:val="22"/>
                <w:szCs w:val="22"/>
              </w:rPr>
            </w:pPr>
            <w:r>
              <w:rPr>
                <w:rFonts w:ascii="Verdana" w:hAnsi="Verdana"/>
                <w:sz w:val="22"/>
                <w:szCs w:val="22"/>
              </w:rPr>
              <w:fldChar w:fldCharType="begin"/>
            </w:r>
            <w:r>
              <w:rPr>
                <w:rFonts w:ascii="Verdana" w:hAnsi="Verdana"/>
                <w:sz w:val="22"/>
                <w:szCs w:val="22"/>
              </w:rPr>
              <w:instrText xml:space="preserve"> DATE \@ "d MMMM yyyy" \* MERGEFORMAT </w:instrText>
            </w:r>
            <w:r>
              <w:rPr>
                <w:rFonts w:ascii="Verdana" w:hAnsi="Verdana"/>
                <w:sz w:val="22"/>
                <w:szCs w:val="22"/>
              </w:rPr>
              <w:fldChar w:fldCharType="separate"/>
            </w:r>
            <w:r w:rsidR="00914AAA">
              <w:rPr>
                <w:rFonts w:ascii="Verdana" w:hAnsi="Verdana"/>
                <w:noProof/>
                <w:sz w:val="22"/>
                <w:szCs w:val="22"/>
              </w:rPr>
              <w:t>30 November 2010</w:t>
            </w:r>
            <w:r>
              <w:rPr>
                <w:rFonts w:ascii="Verdana" w:hAnsi="Verdana"/>
                <w:sz w:val="22"/>
                <w:szCs w:val="22"/>
              </w:rPr>
              <w:fldChar w:fldCharType="end"/>
            </w:r>
          </w:p>
        </w:tc>
      </w:tr>
      <w:tr w:rsidR="00C41586">
        <w:tblPrEx>
          <w:tblCellMar>
            <w:top w:w="0" w:type="dxa"/>
            <w:bottom w:w="0" w:type="dxa"/>
          </w:tblCellMar>
        </w:tblPrEx>
        <w:tc>
          <w:tcPr>
            <w:tcW w:w="1384" w:type="dxa"/>
            <w:vAlign w:val="center"/>
          </w:tcPr>
          <w:p w:rsidR="00C41586" w:rsidRDefault="00C41586">
            <w:pPr>
              <w:tabs>
                <w:tab w:val="right" w:pos="8222"/>
              </w:tabs>
              <w:spacing w:after="80"/>
              <w:rPr>
                <w:rFonts w:ascii="Verdana" w:hAnsi="Verdana"/>
                <w:b/>
                <w:sz w:val="22"/>
                <w:szCs w:val="22"/>
              </w:rPr>
            </w:pPr>
            <w:r>
              <w:rPr>
                <w:rFonts w:ascii="Verdana" w:hAnsi="Verdana"/>
                <w:b/>
                <w:sz w:val="22"/>
                <w:szCs w:val="22"/>
              </w:rPr>
              <w:t>Subject</w:t>
            </w:r>
          </w:p>
        </w:tc>
        <w:tc>
          <w:tcPr>
            <w:tcW w:w="6946" w:type="dxa"/>
            <w:vAlign w:val="center"/>
          </w:tcPr>
          <w:p w:rsidR="00C41586" w:rsidRDefault="00C41586">
            <w:pPr>
              <w:tabs>
                <w:tab w:val="right" w:pos="8222"/>
              </w:tabs>
              <w:spacing w:after="80"/>
              <w:rPr>
                <w:rFonts w:ascii="Verdana" w:hAnsi="Verdana"/>
                <w:b/>
                <w:bCs/>
                <w:sz w:val="22"/>
                <w:szCs w:val="22"/>
              </w:rPr>
            </w:pPr>
            <w:r>
              <w:rPr>
                <w:rFonts w:ascii="Verdana" w:hAnsi="Verdana"/>
                <w:b/>
                <w:bCs/>
                <w:sz w:val="22"/>
                <w:szCs w:val="22"/>
              </w:rPr>
              <w:t>Newsletter - Issue 1</w:t>
            </w:r>
          </w:p>
        </w:tc>
      </w:tr>
    </w:tbl>
    <w:p w:rsidR="00C41586" w:rsidRDefault="00C41586">
      <w:pPr>
        <w:spacing w:before="120" w:after="120"/>
        <w:jc w:val="both"/>
        <w:rPr>
          <w:rFonts w:ascii="Verdana" w:hAnsi="Verdana"/>
          <w:sz w:val="22"/>
          <w:szCs w:val="22"/>
        </w:rPr>
      </w:pPr>
    </w:p>
    <w:p w:rsidR="00C41586" w:rsidRDefault="00C41586">
      <w:pPr>
        <w:spacing w:before="120" w:after="120"/>
        <w:jc w:val="both"/>
        <w:rPr>
          <w:rFonts w:ascii="Verdana" w:hAnsi="Verdana"/>
          <w:sz w:val="22"/>
          <w:szCs w:val="22"/>
        </w:rPr>
      </w:pPr>
      <w:r>
        <w:rPr>
          <w:rFonts w:ascii="Verdana" w:hAnsi="Verdana"/>
          <w:sz w:val="22"/>
          <w:szCs w:val="22"/>
        </w:rPr>
        <w:t>At our last staff meeting, it was decided that we would commence a monthly newsletter for distribution to Head Office staff. The aim of the newsletter is to keep staff up to date with news and events at Head Office together with any other short articles of interest.</w:t>
      </w:r>
    </w:p>
    <w:p w:rsidR="00C41586" w:rsidRDefault="00C41586">
      <w:pPr>
        <w:spacing w:before="120" w:after="120"/>
        <w:jc w:val="both"/>
        <w:rPr>
          <w:rFonts w:ascii="Verdana" w:hAnsi="Verdana"/>
          <w:sz w:val="22"/>
          <w:szCs w:val="22"/>
        </w:rPr>
      </w:pPr>
      <w:r>
        <w:rPr>
          <w:rFonts w:ascii="Verdana" w:hAnsi="Verdana"/>
          <w:sz w:val="22"/>
          <w:szCs w:val="22"/>
        </w:rPr>
        <w:t xml:space="preserve">I would like you to prepare </w:t>
      </w:r>
      <w:r>
        <w:rPr>
          <w:rFonts w:ascii="Verdana" w:hAnsi="Verdana"/>
          <w:i/>
          <w:iCs/>
          <w:sz w:val="22"/>
          <w:szCs w:val="22"/>
        </w:rPr>
        <w:t>Issue 1</w:t>
      </w:r>
      <w:r>
        <w:rPr>
          <w:rFonts w:ascii="Verdana" w:hAnsi="Verdana"/>
          <w:sz w:val="22"/>
          <w:szCs w:val="22"/>
        </w:rPr>
        <w:t xml:space="preserve"> of our newsletter as follows:</w:t>
      </w:r>
    </w:p>
    <w:p w:rsidR="00C41586" w:rsidRDefault="00C41586">
      <w:pPr>
        <w:numPr>
          <w:ilvl w:val="0"/>
          <w:numId w:val="18"/>
        </w:numPr>
        <w:ind w:left="357" w:hanging="357"/>
        <w:jc w:val="both"/>
        <w:rPr>
          <w:rFonts w:ascii="Verdana" w:hAnsi="Verdana"/>
          <w:sz w:val="22"/>
          <w:szCs w:val="22"/>
        </w:rPr>
      </w:pPr>
      <w:r>
        <w:rPr>
          <w:rFonts w:ascii="Verdana" w:hAnsi="Verdana"/>
          <w:sz w:val="22"/>
          <w:szCs w:val="22"/>
        </w:rPr>
        <w:t xml:space="preserve">Prepare and develop the newsletter articles for inclusion in </w:t>
      </w:r>
      <w:r>
        <w:rPr>
          <w:rFonts w:ascii="Verdana" w:hAnsi="Verdana"/>
          <w:i/>
          <w:iCs/>
          <w:sz w:val="22"/>
          <w:szCs w:val="22"/>
        </w:rPr>
        <w:t>Issue 1</w:t>
      </w:r>
    </w:p>
    <w:p w:rsidR="00C41586" w:rsidRDefault="00C41586">
      <w:pPr>
        <w:numPr>
          <w:ilvl w:val="0"/>
          <w:numId w:val="18"/>
        </w:numPr>
        <w:ind w:left="357" w:hanging="357"/>
        <w:jc w:val="both"/>
        <w:rPr>
          <w:rFonts w:ascii="Verdana" w:hAnsi="Verdana"/>
          <w:sz w:val="22"/>
          <w:szCs w:val="22"/>
        </w:rPr>
      </w:pPr>
      <w:r>
        <w:rPr>
          <w:rFonts w:ascii="Verdana" w:hAnsi="Verdana"/>
          <w:sz w:val="22"/>
          <w:szCs w:val="22"/>
        </w:rPr>
        <w:t>Decide on the style of layout for the newsletter</w:t>
      </w:r>
    </w:p>
    <w:p w:rsidR="00C41586" w:rsidRDefault="00C41586">
      <w:pPr>
        <w:numPr>
          <w:ilvl w:val="0"/>
          <w:numId w:val="18"/>
        </w:numPr>
        <w:ind w:left="357" w:hanging="357"/>
        <w:jc w:val="both"/>
        <w:rPr>
          <w:rFonts w:ascii="Verdana" w:hAnsi="Verdana"/>
          <w:sz w:val="22"/>
          <w:szCs w:val="22"/>
        </w:rPr>
      </w:pPr>
      <w:r>
        <w:rPr>
          <w:rFonts w:ascii="Verdana" w:hAnsi="Verdana"/>
          <w:sz w:val="22"/>
          <w:szCs w:val="22"/>
        </w:rPr>
        <w:t>Create a draft copy of the newsletter and forward to me for checking</w:t>
      </w:r>
    </w:p>
    <w:p w:rsidR="00C41586" w:rsidRDefault="00C41586">
      <w:pPr>
        <w:numPr>
          <w:ilvl w:val="0"/>
          <w:numId w:val="18"/>
        </w:numPr>
        <w:ind w:left="357" w:hanging="357"/>
        <w:jc w:val="both"/>
        <w:rPr>
          <w:rFonts w:ascii="Verdana" w:hAnsi="Verdana"/>
          <w:sz w:val="22"/>
          <w:szCs w:val="22"/>
        </w:rPr>
      </w:pPr>
      <w:r>
        <w:rPr>
          <w:rFonts w:ascii="Verdana" w:hAnsi="Verdana"/>
          <w:sz w:val="22"/>
          <w:szCs w:val="22"/>
        </w:rPr>
        <w:t>Compose a memo to staff</w:t>
      </w:r>
    </w:p>
    <w:p w:rsidR="00C41586" w:rsidRDefault="004858D9">
      <w:pPr>
        <w:spacing w:before="120" w:after="120"/>
        <w:jc w:val="both"/>
        <w:rPr>
          <w:rFonts w:ascii="Verdana" w:hAnsi="Verdana"/>
          <w:sz w:val="22"/>
          <w:szCs w:val="22"/>
        </w:rPr>
      </w:pPr>
      <w:r>
        <w:rPr>
          <w:rFonts w:ascii="Verdana" w:hAnsi="Verdana"/>
          <w:sz w:val="22"/>
          <w:szCs w:val="22"/>
        </w:rPr>
        <w:t>I suggest that you take the following approach to the task, as this task will require you to produce some parts of the newsletter yourself and to layout and type the handwritten parts.</w:t>
      </w:r>
    </w:p>
    <w:p w:rsidR="00C41586" w:rsidRDefault="00C41586">
      <w:pPr>
        <w:numPr>
          <w:ilvl w:val="0"/>
          <w:numId w:val="17"/>
        </w:numPr>
        <w:ind w:hanging="357"/>
        <w:jc w:val="both"/>
        <w:rPr>
          <w:rFonts w:ascii="Verdana" w:hAnsi="Verdana"/>
          <w:sz w:val="22"/>
          <w:szCs w:val="22"/>
        </w:rPr>
      </w:pPr>
      <w:r>
        <w:rPr>
          <w:rFonts w:ascii="Verdana" w:hAnsi="Verdana"/>
          <w:sz w:val="22"/>
          <w:szCs w:val="22"/>
        </w:rPr>
        <w:t>Identify how much work will be involved with each part of the task.</w:t>
      </w:r>
    </w:p>
    <w:p w:rsidR="00C41586" w:rsidRDefault="00C41586">
      <w:pPr>
        <w:numPr>
          <w:ilvl w:val="0"/>
          <w:numId w:val="17"/>
        </w:numPr>
        <w:ind w:left="357" w:hanging="357"/>
        <w:jc w:val="both"/>
        <w:rPr>
          <w:rFonts w:ascii="Verdana" w:hAnsi="Verdana"/>
          <w:sz w:val="22"/>
          <w:szCs w:val="22"/>
        </w:rPr>
      </w:pPr>
      <w:r>
        <w:rPr>
          <w:rFonts w:ascii="Verdana" w:hAnsi="Verdana"/>
          <w:sz w:val="22"/>
          <w:szCs w:val="22"/>
        </w:rPr>
        <w:t>Estimate the time it will take for you to complete these tasks.</w:t>
      </w:r>
    </w:p>
    <w:p w:rsidR="00C41586" w:rsidRDefault="00C41586">
      <w:pPr>
        <w:pStyle w:val="Header"/>
        <w:spacing w:before="120" w:after="120"/>
        <w:jc w:val="both"/>
        <w:rPr>
          <w:rFonts w:ascii="Verdana" w:hAnsi="Verdana"/>
          <w:sz w:val="22"/>
          <w:szCs w:val="22"/>
        </w:rPr>
      </w:pPr>
      <w:r>
        <w:rPr>
          <w:rFonts w:ascii="Verdana" w:hAnsi="Verdana"/>
          <w:sz w:val="22"/>
          <w:szCs w:val="22"/>
        </w:rPr>
        <w:t>Some suggestions to help you with this project are listed below.</w:t>
      </w:r>
    </w:p>
    <w:p w:rsidR="00C41586" w:rsidRDefault="00C41586">
      <w:pPr>
        <w:pStyle w:val="Heading3"/>
        <w:spacing w:before="120" w:after="120"/>
        <w:ind w:left="720" w:hanging="360"/>
        <w:jc w:val="both"/>
        <w:rPr>
          <w:rFonts w:ascii="Verdana" w:hAnsi="Verdana"/>
          <w:szCs w:val="22"/>
        </w:rPr>
      </w:pPr>
      <w:r>
        <w:rPr>
          <w:rFonts w:ascii="Verdana" w:hAnsi="Verdana"/>
          <w:szCs w:val="22"/>
        </w:rPr>
        <w:t>Prepare the newsletter articles</w:t>
      </w:r>
    </w:p>
    <w:p w:rsidR="00C41586" w:rsidRDefault="00C41586">
      <w:pPr>
        <w:spacing w:before="120" w:after="120"/>
        <w:ind w:left="360"/>
        <w:jc w:val="both"/>
        <w:rPr>
          <w:rFonts w:ascii="Verdana" w:hAnsi="Verdana"/>
          <w:sz w:val="22"/>
          <w:szCs w:val="22"/>
        </w:rPr>
      </w:pPr>
      <w:r>
        <w:rPr>
          <w:rFonts w:ascii="Verdana" w:hAnsi="Verdana"/>
          <w:sz w:val="22"/>
          <w:szCs w:val="22"/>
        </w:rPr>
        <w:t>I have handwritten the text for most of the articles</w:t>
      </w:r>
      <w:r w:rsidR="004858D9">
        <w:rPr>
          <w:rFonts w:ascii="Verdana" w:hAnsi="Verdana"/>
          <w:sz w:val="22"/>
          <w:szCs w:val="22"/>
        </w:rPr>
        <w:t>.</w:t>
      </w:r>
    </w:p>
    <w:p w:rsidR="00C41586" w:rsidRDefault="00C41586">
      <w:pPr>
        <w:spacing w:before="120" w:after="120"/>
        <w:ind w:left="360"/>
        <w:jc w:val="both"/>
        <w:rPr>
          <w:rFonts w:ascii="Verdana" w:hAnsi="Verdana"/>
          <w:sz w:val="22"/>
          <w:szCs w:val="22"/>
        </w:rPr>
      </w:pPr>
      <w:r>
        <w:rPr>
          <w:rFonts w:ascii="Verdana" w:hAnsi="Verdana"/>
          <w:sz w:val="22"/>
          <w:szCs w:val="22"/>
        </w:rPr>
        <w:t xml:space="preserve">Note - before you start, create a new subfolder called </w:t>
      </w:r>
      <w:r>
        <w:rPr>
          <w:rFonts w:ascii="Verdana" w:hAnsi="Verdana"/>
          <w:b/>
          <w:bCs/>
          <w:sz w:val="22"/>
          <w:szCs w:val="22"/>
        </w:rPr>
        <w:t>HO Newsletters</w:t>
      </w:r>
      <w:r>
        <w:rPr>
          <w:rFonts w:ascii="Verdana" w:hAnsi="Verdana"/>
          <w:sz w:val="22"/>
          <w:szCs w:val="22"/>
        </w:rPr>
        <w:t xml:space="preserve"> and save all your work to this folder.  The .jpg files for the newsletter </w:t>
      </w:r>
      <w:r w:rsidR="004858D9">
        <w:rPr>
          <w:rFonts w:ascii="Verdana" w:hAnsi="Verdana"/>
          <w:sz w:val="22"/>
          <w:szCs w:val="22"/>
        </w:rPr>
        <w:t>will be sent to you for inclusion in the finished produce.</w:t>
      </w:r>
    </w:p>
    <w:p w:rsidR="00C41586" w:rsidRDefault="00C41586">
      <w:pPr>
        <w:spacing w:before="120" w:after="120"/>
        <w:ind w:left="360"/>
        <w:jc w:val="both"/>
        <w:rPr>
          <w:rFonts w:ascii="Verdana" w:hAnsi="Verdana"/>
          <w:sz w:val="22"/>
          <w:szCs w:val="22"/>
        </w:rPr>
      </w:pPr>
      <w:r>
        <w:rPr>
          <w:rFonts w:ascii="Verdana" w:hAnsi="Verdana"/>
          <w:sz w:val="22"/>
          <w:szCs w:val="22"/>
        </w:rPr>
        <w:t>I would like you to write, in your own words, four of the newsletter articles.  These are</w:t>
      </w:r>
    </w:p>
    <w:p w:rsidR="00C41586" w:rsidRDefault="00C41586">
      <w:pPr>
        <w:numPr>
          <w:ilvl w:val="0"/>
          <w:numId w:val="19"/>
        </w:numPr>
        <w:ind w:left="714" w:hanging="357"/>
        <w:jc w:val="both"/>
        <w:rPr>
          <w:rFonts w:ascii="Verdana" w:hAnsi="Verdana"/>
          <w:sz w:val="22"/>
          <w:szCs w:val="22"/>
        </w:rPr>
      </w:pPr>
      <w:r>
        <w:rPr>
          <w:rFonts w:ascii="Verdana" w:hAnsi="Verdana"/>
          <w:sz w:val="22"/>
          <w:szCs w:val="22"/>
        </w:rPr>
        <w:t>Welcome to our First Issue</w:t>
      </w:r>
    </w:p>
    <w:p w:rsidR="00C41586" w:rsidRDefault="00C41586">
      <w:pPr>
        <w:numPr>
          <w:ilvl w:val="0"/>
          <w:numId w:val="19"/>
        </w:numPr>
        <w:ind w:left="714" w:hanging="357"/>
        <w:jc w:val="both"/>
        <w:rPr>
          <w:rFonts w:ascii="Verdana" w:hAnsi="Verdana"/>
          <w:sz w:val="22"/>
          <w:szCs w:val="22"/>
        </w:rPr>
      </w:pPr>
      <w:r>
        <w:rPr>
          <w:rFonts w:ascii="Verdana" w:hAnsi="Verdana"/>
          <w:sz w:val="22"/>
          <w:szCs w:val="22"/>
        </w:rPr>
        <w:t>New Staff</w:t>
      </w:r>
    </w:p>
    <w:p w:rsidR="00C41586" w:rsidRDefault="00C41586">
      <w:pPr>
        <w:numPr>
          <w:ilvl w:val="0"/>
          <w:numId w:val="19"/>
        </w:numPr>
        <w:ind w:left="714" w:hanging="357"/>
        <w:jc w:val="both"/>
        <w:rPr>
          <w:rFonts w:ascii="Verdana" w:hAnsi="Verdana"/>
          <w:sz w:val="22"/>
          <w:szCs w:val="22"/>
        </w:rPr>
      </w:pPr>
      <w:r>
        <w:rPr>
          <w:rFonts w:ascii="Verdana" w:hAnsi="Verdana"/>
          <w:sz w:val="22"/>
          <w:szCs w:val="22"/>
        </w:rPr>
        <w:t>OH&amp;S Feature</w:t>
      </w:r>
    </w:p>
    <w:p w:rsidR="00C41586" w:rsidRDefault="00C41586">
      <w:pPr>
        <w:numPr>
          <w:ilvl w:val="0"/>
          <w:numId w:val="19"/>
        </w:numPr>
        <w:ind w:left="714" w:hanging="357"/>
        <w:jc w:val="both"/>
        <w:rPr>
          <w:rFonts w:ascii="Verdana" w:hAnsi="Verdana"/>
          <w:sz w:val="22"/>
          <w:szCs w:val="22"/>
        </w:rPr>
      </w:pPr>
      <w:r>
        <w:rPr>
          <w:rFonts w:ascii="Verdana" w:hAnsi="Verdana"/>
          <w:sz w:val="22"/>
          <w:szCs w:val="22"/>
        </w:rPr>
        <w:t>Star Sign of the Month</w:t>
      </w:r>
    </w:p>
    <w:p w:rsidR="00C41586" w:rsidRDefault="00C41586">
      <w:pPr>
        <w:spacing w:before="120" w:after="120"/>
        <w:ind w:left="360" w:right="567"/>
        <w:rPr>
          <w:rFonts w:ascii="Verdana" w:hAnsi="Verdana"/>
          <w:sz w:val="22"/>
          <w:szCs w:val="22"/>
        </w:rPr>
      </w:pPr>
      <w:r>
        <w:rPr>
          <w:rFonts w:ascii="Verdana" w:hAnsi="Verdana"/>
          <w:i/>
          <w:iCs/>
          <w:sz w:val="22"/>
          <w:szCs w:val="22"/>
        </w:rPr>
        <w:t>Welcome to our First Issue</w:t>
      </w:r>
      <w:r>
        <w:rPr>
          <w:rFonts w:ascii="Verdana" w:hAnsi="Verdana"/>
          <w:sz w:val="22"/>
          <w:szCs w:val="22"/>
        </w:rPr>
        <w:t xml:space="preserve"> – Write 1-2 paragraphs introducing the newsletter.  Also let staff know that the HO Newsletter will be published monthly, that articles of interest should be submitted to the Administration Department, and that the deadline for submissions is 10 days prior to publication.</w:t>
      </w:r>
    </w:p>
    <w:p w:rsidR="00C41586" w:rsidRDefault="00C41586">
      <w:pPr>
        <w:spacing w:before="120" w:after="120"/>
        <w:ind w:left="360" w:right="567"/>
        <w:rPr>
          <w:rFonts w:ascii="Verdana" w:hAnsi="Verdana"/>
          <w:sz w:val="22"/>
          <w:szCs w:val="22"/>
        </w:rPr>
      </w:pPr>
      <w:r>
        <w:rPr>
          <w:rFonts w:ascii="Verdana" w:hAnsi="Verdana"/>
          <w:i/>
          <w:iCs/>
          <w:sz w:val="22"/>
          <w:szCs w:val="22"/>
        </w:rPr>
        <w:t>New Staff</w:t>
      </w:r>
      <w:r>
        <w:rPr>
          <w:rFonts w:ascii="Verdana" w:hAnsi="Verdana"/>
          <w:sz w:val="22"/>
          <w:szCs w:val="22"/>
        </w:rPr>
        <w:t xml:space="preserve"> – Interview all new staff members, find out when they commenced work with Swaggies, their interests/hobbies/birthdays etc.  Write a short profile for each new staff member.  You could even scan photo(s) for inclusion in the newsletter.  Remember to add names to </w:t>
      </w:r>
      <w:r>
        <w:rPr>
          <w:rFonts w:ascii="Verdana" w:hAnsi="Verdana"/>
          <w:i/>
          <w:iCs/>
          <w:sz w:val="22"/>
          <w:szCs w:val="22"/>
        </w:rPr>
        <w:t>This Month’s Birthdays</w:t>
      </w:r>
      <w:r>
        <w:rPr>
          <w:rFonts w:ascii="Verdana" w:hAnsi="Verdana"/>
          <w:sz w:val="22"/>
          <w:szCs w:val="22"/>
        </w:rPr>
        <w:t xml:space="preserve"> if necessary.</w:t>
      </w:r>
    </w:p>
    <w:p w:rsidR="00C41586" w:rsidRDefault="00C41586">
      <w:pPr>
        <w:spacing w:before="120" w:after="120"/>
        <w:ind w:left="360" w:right="567"/>
        <w:rPr>
          <w:rFonts w:ascii="Verdana" w:hAnsi="Verdana"/>
          <w:sz w:val="22"/>
          <w:szCs w:val="22"/>
        </w:rPr>
      </w:pPr>
      <w:r>
        <w:rPr>
          <w:rFonts w:ascii="Verdana" w:hAnsi="Verdana"/>
          <w:i/>
          <w:iCs/>
          <w:sz w:val="22"/>
          <w:szCs w:val="22"/>
        </w:rPr>
        <w:lastRenderedPageBreak/>
        <w:t>OH&amp;S Feature</w:t>
      </w:r>
      <w:r>
        <w:rPr>
          <w:rFonts w:ascii="Verdana" w:hAnsi="Verdana"/>
          <w:sz w:val="22"/>
          <w:szCs w:val="22"/>
        </w:rPr>
        <w:t xml:space="preserve"> - Swaggies is committed to providing a safe and healthy working environment for all staff.  Each month, we would like the newsletter to contain an informative, short article relating to OH&amp;S in the office.  There are a wide range of topics to choose from in this area, for example, ergonomics, posture, hazards in the office, prevention of injuries such as eyestrain, OOS, muscle strain, etc.  You could also list contact numbers/Internet sites/book references which staff could access for future reference.</w:t>
      </w:r>
    </w:p>
    <w:p w:rsidR="00C41586" w:rsidRDefault="00C41586">
      <w:pPr>
        <w:spacing w:before="120" w:after="120"/>
        <w:ind w:left="360" w:right="567"/>
        <w:rPr>
          <w:rFonts w:ascii="Verdana" w:hAnsi="Verdana"/>
          <w:sz w:val="22"/>
          <w:szCs w:val="22"/>
        </w:rPr>
      </w:pPr>
      <w:r>
        <w:rPr>
          <w:rFonts w:ascii="Verdana" w:hAnsi="Verdana"/>
          <w:i/>
          <w:iCs/>
          <w:sz w:val="22"/>
          <w:szCs w:val="22"/>
        </w:rPr>
        <w:t>Star Sign of the Month</w:t>
      </w:r>
      <w:r>
        <w:rPr>
          <w:rFonts w:ascii="Verdana" w:hAnsi="Verdana"/>
          <w:sz w:val="22"/>
          <w:szCs w:val="22"/>
        </w:rPr>
        <w:t xml:space="preserve"> – prepare a short description about this month’s star sign.  Try to locate a clipart image for this sign as well.</w:t>
      </w:r>
    </w:p>
    <w:p w:rsidR="00C41586" w:rsidRDefault="00C41586">
      <w:pPr>
        <w:pStyle w:val="BodyTextIndent"/>
        <w:jc w:val="both"/>
        <w:rPr>
          <w:rFonts w:ascii="Verdana" w:hAnsi="Verdana"/>
          <w:sz w:val="22"/>
          <w:szCs w:val="22"/>
        </w:rPr>
      </w:pPr>
      <w:r>
        <w:rPr>
          <w:rFonts w:ascii="Verdana" w:hAnsi="Verdana"/>
          <w:b/>
          <w:bCs/>
          <w:sz w:val="22"/>
          <w:szCs w:val="22"/>
        </w:rPr>
        <w:t>Note</w:t>
      </w:r>
      <w:r>
        <w:rPr>
          <w:rFonts w:ascii="Verdana" w:hAnsi="Verdana"/>
          <w:sz w:val="22"/>
          <w:szCs w:val="22"/>
        </w:rPr>
        <w:t xml:space="preserve"> - as a team, you may come up with additional ideas for newsletter articles – so please include these ideas as well.  The more that is included in the newsletter, the more interesting it will be to staff.</w:t>
      </w:r>
    </w:p>
    <w:p w:rsidR="00C41586" w:rsidRDefault="00C41586">
      <w:pPr>
        <w:pStyle w:val="Heading3"/>
        <w:spacing w:before="120" w:after="120"/>
        <w:ind w:left="720" w:hanging="360"/>
        <w:jc w:val="both"/>
        <w:rPr>
          <w:rFonts w:ascii="Verdana" w:hAnsi="Verdana"/>
          <w:szCs w:val="22"/>
        </w:rPr>
      </w:pPr>
      <w:r>
        <w:rPr>
          <w:rFonts w:ascii="Verdana" w:hAnsi="Verdana"/>
          <w:szCs w:val="22"/>
        </w:rPr>
        <w:t>Decide on the layout style for the newsletter</w:t>
      </w:r>
    </w:p>
    <w:p w:rsidR="00C41586" w:rsidRDefault="004858D9">
      <w:pPr>
        <w:spacing w:before="120" w:after="120"/>
        <w:ind w:left="360"/>
        <w:jc w:val="both"/>
        <w:rPr>
          <w:rFonts w:ascii="Verdana" w:hAnsi="Verdana"/>
          <w:sz w:val="22"/>
          <w:szCs w:val="22"/>
        </w:rPr>
      </w:pPr>
      <w:r>
        <w:rPr>
          <w:rFonts w:ascii="Verdana" w:hAnsi="Verdana"/>
          <w:sz w:val="22"/>
          <w:szCs w:val="22"/>
        </w:rPr>
        <w:t xml:space="preserve">You </w:t>
      </w:r>
      <w:r w:rsidR="00C41586">
        <w:rPr>
          <w:rFonts w:ascii="Verdana" w:hAnsi="Verdana"/>
          <w:sz w:val="22"/>
          <w:szCs w:val="22"/>
        </w:rPr>
        <w:t xml:space="preserve">will have to decide on the type of layout </w:t>
      </w:r>
      <w:r>
        <w:rPr>
          <w:rFonts w:ascii="Verdana" w:hAnsi="Verdana"/>
          <w:sz w:val="22"/>
          <w:szCs w:val="22"/>
        </w:rPr>
        <w:t xml:space="preserve">that should be adopted for the newsletter.  </w:t>
      </w:r>
      <w:r w:rsidR="00C41586">
        <w:rPr>
          <w:rFonts w:ascii="Verdana" w:hAnsi="Verdana"/>
          <w:sz w:val="22"/>
          <w:szCs w:val="22"/>
        </w:rPr>
        <w:t xml:space="preserve">You should be able to get some ideas by researching books or the Internet for newsletter layouts, the types of fonts used in headings and paragraphs etc. Alternatively you could view </w:t>
      </w:r>
      <w:r w:rsidR="00C41586">
        <w:rPr>
          <w:rFonts w:ascii="Verdana" w:hAnsi="Verdana"/>
          <w:i/>
          <w:iCs/>
          <w:sz w:val="22"/>
          <w:szCs w:val="22"/>
        </w:rPr>
        <w:t>Wizards/Help</w:t>
      </w:r>
      <w:r w:rsidR="00C41586">
        <w:rPr>
          <w:rFonts w:ascii="Verdana" w:hAnsi="Verdana"/>
          <w:sz w:val="22"/>
          <w:szCs w:val="22"/>
        </w:rPr>
        <w:t xml:space="preserve"> screens in suitable software programs.  Don’t forget to include our logo as part of the newsletter.</w:t>
      </w:r>
    </w:p>
    <w:p w:rsidR="00C41586" w:rsidRDefault="00C41586">
      <w:pPr>
        <w:pStyle w:val="Heading3"/>
        <w:spacing w:before="120" w:after="120"/>
        <w:ind w:left="720" w:hanging="360"/>
        <w:jc w:val="both"/>
        <w:rPr>
          <w:rFonts w:ascii="Verdana" w:hAnsi="Verdana"/>
          <w:szCs w:val="22"/>
        </w:rPr>
      </w:pPr>
      <w:r>
        <w:rPr>
          <w:rFonts w:ascii="Verdana" w:hAnsi="Verdana"/>
          <w:szCs w:val="22"/>
        </w:rPr>
        <w:t>Create a draft copy of the newsletter</w:t>
      </w:r>
    </w:p>
    <w:p w:rsidR="00C41586" w:rsidRDefault="004858D9">
      <w:pPr>
        <w:spacing w:before="120" w:after="120"/>
        <w:ind w:left="360"/>
        <w:jc w:val="both"/>
        <w:rPr>
          <w:rFonts w:ascii="Verdana" w:hAnsi="Verdana"/>
          <w:sz w:val="22"/>
          <w:szCs w:val="22"/>
        </w:rPr>
      </w:pPr>
      <w:r>
        <w:rPr>
          <w:rFonts w:ascii="Verdana" w:hAnsi="Verdana"/>
          <w:sz w:val="22"/>
          <w:szCs w:val="22"/>
        </w:rPr>
        <w:t xml:space="preserve">Create a draft copy of the newsletter.  </w:t>
      </w:r>
      <w:r w:rsidR="00C41586">
        <w:rPr>
          <w:rFonts w:ascii="Verdana" w:hAnsi="Verdana"/>
          <w:sz w:val="22"/>
          <w:szCs w:val="22"/>
        </w:rPr>
        <w:t xml:space="preserve">Before inserting the text into the newsletter, work out the placement of the articles on each page (according to the layout style you have chosen for the newsletter).  </w:t>
      </w:r>
    </w:p>
    <w:p w:rsidR="00C41586" w:rsidRDefault="00C41586">
      <w:pPr>
        <w:spacing w:before="120" w:after="120"/>
        <w:ind w:left="360"/>
        <w:jc w:val="both"/>
        <w:rPr>
          <w:rFonts w:ascii="Verdana" w:hAnsi="Verdana"/>
          <w:sz w:val="22"/>
          <w:szCs w:val="22"/>
        </w:rPr>
      </w:pPr>
      <w:r>
        <w:rPr>
          <w:rFonts w:ascii="Verdana" w:hAnsi="Verdana"/>
          <w:b/>
          <w:bCs/>
          <w:iCs/>
          <w:sz w:val="22"/>
          <w:szCs w:val="22"/>
        </w:rPr>
        <w:t>Note</w:t>
      </w:r>
      <w:r>
        <w:rPr>
          <w:rFonts w:ascii="Verdana" w:hAnsi="Verdana"/>
          <w:iCs/>
          <w:sz w:val="22"/>
          <w:szCs w:val="22"/>
        </w:rPr>
        <w:t xml:space="preserve"> - you may find that using </w:t>
      </w:r>
      <w:r>
        <w:rPr>
          <w:rFonts w:ascii="Verdana" w:hAnsi="Verdana"/>
          <w:i/>
          <w:sz w:val="22"/>
          <w:szCs w:val="22"/>
        </w:rPr>
        <w:t>tables</w:t>
      </w:r>
      <w:r>
        <w:rPr>
          <w:rFonts w:ascii="Verdana" w:hAnsi="Verdana"/>
          <w:sz w:val="22"/>
          <w:szCs w:val="22"/>
        </w:rPr>
        <w:t xml:space="preserve"> will be a lot easier than using </w:t>
      </w:r>
      <w:r>
        <w:rPr>
          <w:rFonts w:ascii="Verdana" w:hAnsi="Verdana"/>
          <w:i/>
          <w:iCs/>
          <w:sz w:val="22"/>
          <w:szCs w:val="22"/>
        </w:rPr>
        <w:t>columns</w:t>
      </w:r>
      <w:r>
        <w:rPr>
          <w:rFonts w:ascii="Verdana" w:hAnsi="Verdana"/>
          <w:sz w:val="22"/>
          <w:szCs w:val="22"/>
        </w:rPr>
        <w:t xml:space="preserve"> in your newsletter.  For example, a two-column table could have a picture in one column and the related text in the other.  Please call me if you require assistance with this part of the project.</w:t>
      </w:r>
    </w:p>
    <w:p w:rsidR="00C41586" w:rsidRDefault="00C41586">
      <w:pPr>
        <w:spacing w:before="120" w:after="120"/>
        <w:ind w:left="360"/>
        <w:jc w:val="both"/>
        <w:rPr>
          <w:rFonts w:ascii="Verdana" w:hAnsi="Verdana"/>
          <w:sz w:val="22"/>
          <w:szCs w:val="22"/>
        </w:rPr>
      </w:pPr>
      <w:r>
        <w:rPr>
          <w:rFonts w:ascii="Verdana" w:hAnsi="Verdana"/>
          <w:sz w:val="22"/>
          <w:szCs w:val="22"/>
        </w:rPr>
        <w:t>Don’t forget to give me a copy of your finished draft so that I can check it before final publication.</w:t>
      </w:r>
    </w:p>
    <w:p w:rsidR="00C41586" w:rsidRDefault="00C41586">
      <w:pPr>
        <w:pStyle w:val="Heading3"/>
        <w:spacing w:before="120" w:after="120"/>
        <w:ind w:left="720" w:hanging="360"/>
        <w:jc w:val="both"/>
        <w:rPr>
          <w:rFonts w:ascii="Verdana" w:hAnsi="Verdana"/>
          <w:szCs w:val="22"/>
        </w:rPr>
      </w:pPr>
      <w:r>
        <w:rPr>
          <w:rFonts w:ascii="Verdana" w:hAnsi="Verdana"/>
          <w:szCs w:val="22"/>
        </w:rPr>
        <w:t xml:space="preserve"> Compose a memo to all staff</w:t>
      </w:r>
    </w:p>
    <w:p w:rsidR="00C41586" w:rsidRDefault="00C41586" w:rsidP="004858D9">
      <w:pPr>
        <w:pStyle w:val="BodyTextIndent"/>
        <w:ind w:left="357" w:firstLine="3"/>
        <w:jc w:val="both"/>
        <w:rPr>
          <w:rFonts w:ascii="Verdana" w:hAnsi="Verdana"/>
          <w:sz w:val="22"/>
          <w:szCs w:val="22"/>
        </w:rPr>
      </w:pPr>
      <w:r>
        <w:rPr>
          <w:rFonts w:ascii="Verdana" w:hAnsi="Verdana"/>
          <w:sz w:val="22"/>
          <w:szCs w:val="22"/>
        </w:rPr>
        <w:t>Compose a covering memo to all staff letting them know that the first issue of the newsletter is attached and that articles and other suggestions for Issue 2 would be welcome.  Also include contact details and deadlines for submitting articles.</w:t>
      </w:r>
    </w:p>
    <w:p w:rsidR="00C41586" w:rsidRDefault="004858D9">
      <w:pPr>
        <w:pStyle w:val="Heading3"/>
        <w:spacing w:before="120" w:after="120"/>
        <w:ind w:left="720" w:hanging="360"/>
        <w:jc w:val="both"/>
        <w:rPr>
          <w:rFonts w:ascii="Verdana" w:hAnsi="Verdana"/>
          <w:szCs w:val="22"/>
        </w:rPr>
      </w:pPr>
      <w:r>
        <w:rPr>
          <w:rFonts w:ascii="Verdana" w:hAnsi="Verdana"/>
          <w:szCs w:val="22"/>
        </w:rPr>
        <w:t>Produce your final copy</w:t>
      </w:r>
    </w:p>
    <w:p w:rsidR="00C41586" w:rsidRDefault="00C41586">
      <w:pPr>
        <w:spacing w:before="120" w:after="120"/>
        <w:ind w:left="360"/>
        <w:jc w:val="both"/>
        <w:rPr>
          <w:rFonts w:ascii="Verdana" w:hAnsi="Verdana"/>
          <w:sz w:val="22"/>
          <w:szCs w:val="22"/>
        </w:rPr>
      </w:pPr>
      <w:r>
        <w:rPr>
          <w:rFonts w:ascii="Verdana" w:hAnsi="Verdana"/>
          <w:sz w:val="22"/>
          <w:szCs w:val="22"/>
        </w:rPr>
        <w:t xml:space="preserve">After I have checked your draft copy, and you have carried out any amendments, then </w:t>
      </w:r>
      <w:r w:rsidR="004858D9">
        <w:rPr>
          <w:rFonts w:ascii="Verdana" w:hAnsi="Verdana"/>
          <w:sz w:val="22"/>
          <w:szCs w:val="22"/>
        </w:rPr>
        <w:t>produce a copy of the final newsletter.</w:t>
      </w:r>
    </w:p>
    <w:p w:rsidR="00C41586" w:rsidRDefault="004858D9">
      <w:pPr>
        <w:spacing w:before="120" w:after="120"/>
        <w:jc w:val="both"/>
        <w:rPr>
          <w:rFonts w:ascii="Verdana" w:hAnsi="Verdana"/>
          <w:bCs/>
          <w:sz w:val="22"/>
          <w:szCs w:val="22"/>
        </w:rPr>
      </w:pPr>
      <w:r>
        <w:rPr>
          <w:rFonts w:ascii="Verdana" w:hAnsi="Verdana"/>
          <w:bCs/>
          <w:sz w:val="22"/>
          <w:szCs w:val="22"/>
        </w:rPr>
        <w:t xml:space="preserve">As this is your first major project in the Administration Department, I would like you to reflect on your personal performance.  I have attached a copy of a </w:t>
      </w:r>
      <w:r w:rsidRPr="004858D9">
        <w:rPr>
          <w:rFonts w:ascii="Verdana" w:hAnsi="Verdana"/>
          <w:b/>
          <w:bCs/>
          <w:sz w:val="22"/>
          <w:szCs w:val="22"/>
        </w:rPr>
        <w:t>Reflection Journal</w:t>
      </w:r>
      <w:r>
        <w:rPr>
          <w:rFonts w:ascii="Verdana" w:hAnsi="Verdana"/>
          <w:bCs/>
          <w:sz w:val="22"/>
          <w:szCs w:val="22"/>
        </w:rPr>
        <w:t xml:space="preserve"> for you to use.</w:t>
      </w:r>
      <w:r w:rsidR="00C41586">
        <w:rPr>
          <w:rFonts w:ascii="Verdana" w:hAnsi="Verdana"/>
          <w:bCs/>
          <w:sz w:val="22"/>
          <w:szCs w:val="22"/>
        </w:rPr>
        <w:t xml:space="preserve"> </w:t>
      </w:r>
      <w:r w:rsidR="00B055AF">
        <w:rPr>
          <w:rFonts w:ascii="Verdana" w:hAnsi="Verdana"/>
          <w:bCs/>
          <w:sz w:val="22"/>
          <w:szCs w:val="22"/>
        </w:rPr>
        <w:t xml:space="preserve"> Complete this and save it to your personal folder.  Print a copy at the end of the project for your portfolio.</w:t>
      </w:r>
    </w:p>
    <w:p w:rsidR="00C41586" w:rsidRDefault="00C41586">
      <w:pPr>
        <w:spacing w:before="120" w:after="120"/>
        <w:jc w:val="both"/>
        <w:rPr>
          <w:rFonts w:ascii="Verdana" w:hAnsi="Verdana"/>
          <w:sz w:val="22"/>
          <w:szCs w:val="22"/>
        </w:rPr>
      </w:pPr>
      <w:r>
        <w:rPr>
          <w:rFonts w:ascii="Verdana" w:hAnsi="Verdana"/>
          <w:sz w:val="22"/>
          <w:szCs w:val="22"/>
        </w:rPr>
        <w:t>Good luck with this project.  Remember, if you are not sure what to do, and you require assistance, that you can contact me at any time for help.</w:t>
      </w:r>
    </w:p>
    <w:p w:rsidR="00C41586" w:rsidRDefault="00C41586">
      <w:pPr>
        <w:spacing w:before="120" w:after="120"/>
        <w:jc w:val="both"/>
        <w:rPr>
          <w:rFonts w:ascii="Verdana" w:hAnsi="Verdana"/>
          <w:sz w:val="22"/>
          <w:szCs w:val="22"/>
        </w:rPr>
      </w:pPr>
      <w:r>
        <w:rPr>
          <w:rFonts w:ascii="Verdana" w:hAnsi="Verdana"/>
          <w:sz w:val="22"/>
          <w:szCs w:val="22"/>
        </w:rPr>
        <w:t>I am looking forward to seeing the draft of our first newsletter very soon!</w:t>
      </w:r>
    </w:p>
    <w:p w:rsidR="00C41586" w:rsidRDefault="00C41586">
      <w:pPr>
        <w:spacing w:before="120" w:after="120"/>
        <w:jc w:val="both"/>
        <w:rPr>
          <w:rFonts w:ascii="Verdana" w:hAnsi="Verdana"/>
          <w:sz w:val="22"/>
          <w:szCs w:val="22"/>
        </w:rPr>
      </w:pPr>
    </w:p>
    <w:p w:rsidR="00C41586" w:rsidRDefault="00C41586">
      <w:pPr>
        <w:spacing w:before="120" w:after="120"/>
        <w:rPr>
          <w:rFonts w:ascii="Verdana" w:hAnsi="Verdana"/>
          <w:sz w:val="22"/>
          <w:szCs w:val="22"/>
        </w:rPr>
      </w:pPr>
      <w:r>
        <w:rPr>
          <w:rFonts w:ascii="Verdana" w:hAnsi="Verdana"/>
          <w:sz w:val="22"/>
          <w:szCs w:val="22"/>
        </w:rPr>
        <w:t>Janet</w:t>
      </w:r>
    </w:p>
    <w:p w:rsidR="00B055AF" w:rsidRDefault="00C41586">
      <w:pPr>
        <w:rPr>
          <w:rFonts w:ascii="Arial" w:hAnsi="Arial" w:cs="Arial"/>
          <w:sz w:val="22"/>
          <w:szCs w:val="22"/>
          <w:lang w:val="en-US"/>
        </w:rPr>
      </w:pPr>
      <w:r>
        <w:rPr>
          <w:rFonts w:ascii="Arial" w:hAnsi="Arial" w:cs="Arial"/>
          <w:sz w:val="22"/>
          <w:szCs w:val="22"/>
        </w:rPr>
        <w:br w:type="page"/>
      </w:r>
    </w:p>
    <w:tbl>
      <w:tblPr>
        <w:tblW w:w="0" w:type="auto"/>
        <w:jc w:val="right"/>
        <w:tblLayout w:type="fixed"/>
        <w:tblLook w:val="0000"/>
      </w:tblPr>
      <w:tblGrid>
        <w:gridCol w:w="2713"/>
        <w:gridCol w:w="5816"/>
      </w:tblGrid>
      <w:tr w:rsidR="00B055AF" w:rsidTr="00B055AF">
        <w:tblPrEx>
          <w:tblCellMar>
            <w:top w:w="0" w:type="dxa"/>
            <w:bottom w:w="0" w:type="dxa"/>
          </w:tblCellMar>
        </w:tblPrEx>
        <w:trPr>
          <w:trHeight w:val="1843"/>
          <w:jc w:val="right"/>
        </w:trPr>
        <w:tc>
          <w:tcPr>
            <w:tcW w:w="2713" w:type="dxa"/>
            <w:vAlign w:val="center"/>
          </w:tcPr>
          <w:p w:rsidR="00B055AF" w:rsidRDefault="00914AAA" w:rsidP="00B055AF">
            <w:r>
              <w:rPr>
                <w:noProof/>
                <w:lang w:val="en-AU" w:eastAsia="en-AU"/>
              </w:rPr>
              <w:drawing>
                <wp:inline distT="0" distB="0" distL="0" distR="0">
                  <wp:extent cx="1581150" cy="809625"/>
                  <wp:effectExtent l="1905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3"/>
                          <a:srcRect/>
                          <a:stretch>
                            <a:fillRect/>
                          </a:stretch>
                        </pic:blipFill>
                        <pic:spPr bwMode="auto">
                          <a:xfrm>
                            <a:off x="0" y="0"/>
                            <a:ext cx="1581150" cy="809625"/>
                          </a:xfrm>
                          <a:prstGeom prst="rect">
                            <a:avLst/>
                          </a:prstGeom>
                          <a:noFill/>
                          <a:ln w="9525">
                            <a:noFill/>
                            <a:miter lim="800000"/>
                            <a:headEnd/>
                            <a:tailEnd/>
                          </a:ln>
                        </pic:spPr>
                      </pic:pic>
                    </a:graphicData>
                  </a:graphic>
                </wp:inline>
              </w:drawing>
            </w:r>
          </w:p>
        </w:tc>
        <w:tc>
          <w:tcPr>
            <w:tcW w:w="5816" w:type="dxa"/>
            <w:vAlign w:val="center"/>
          </w:tcPr>
          <w:p w:rsidR="00B055AF" w:rsidRDefault="00B055AF" w:rsidP="00B055AF">
            <w:pPr>
              <w:pStyle w:val="Heading2"/>
              <w:rPr>
                <w:i/>
              </w:rPr>
            </w:pPr>
            <w:r>
              <w:t>Personal Reflection Journal</w:t>
            </w:r>
          </w:p>
        </w:tc>
      </w:tr>
    </w:tbl>
    <w:p w:rsidR="00B055AF" w:rsidRDefault="00B055AF" w:rsidP="00B055AF">
      <w:pPr>
        <w:pStyle w:val="Footer"/>
      </w:pPr>
    </w:p>
    <w:tbl>
      <w:tblPr>
        <w:tblW w:w="0" w:type="auto"/>
        <w:jc w:val="righ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tblPr>
      <w:tblGrid>
        <w:gridCol w:w="1454"/>
        <w:gridCol w:w="3223"/>
      </w:tblGrid>
      <w:tr w:rsidR="00B055AF" w:rsidTr="00B055AF">
        <w:tblPrEx>
          <w:tblCellMar>
            <w:top w:w="0" w:type="dxa"/>
            <w:bottom w:w="0" w:type="dxa"/>
          </w:tblCellMar>
        </w:tblPrEx>
        <w:trPr>
          <w:jc w:val="right"/>
        </w:trPr>
        <w:tc>
          <w:tcPr>
            <w:tcW w:w="1454" w:type="dxa"/>
            <w:shd w:val="clear" w:color="auto" w:fill="EBF7FF"/>
          </w:tcPr>
          <w:p w:rsidR="00B055AF" w:rsidRDefault="00B055AF" w:rsidP="00B055AF">
            <w:pPr>
              <w:spacing w:before="40" w:after="40"/>
              <w:jc w:val="right"/>
              <w:rPr>
                <w:rFonts w:cs="Arial"/>
                <w:b/>
                <w:sz w:val="18"/>
              </w:rPr>
            </w:pPr>
            <w:r>
              <w:rPr>
                <w:rFonts w:cs="Arial"/>
                <w:b/>
                <w:sz w:val="18"/>
              </w:rPr>
              <w:t>Name</w:t>
            </w:r>
          </w:p>
        </w:tc>
        <w:tc>
          <w:tcPr>
            <w:tcW w:w="3223" w:type="dxa"/>
          </w:tcPr>
          <w:p w:rsidR="00B055AF" w:rsidRDefault="00B055AF" w:rsidP="00B055AF">
            <w:pPr>
              <w:spacing w:before="40" w:after="40"/>
              <w:rPr>
                <w:rFonts w:cs="Arial"/>
                <w:sz w:val="18"/>
              </w:rPr>
            </w:pPr>
          </w:p>
        </w:tc>
      </w:tr>
      <w:tr w:rsidR="00B055AF" w:rsidTr="00B055AF">
        <w:tblPrEx>
          <w:tblCellMar>
            <w:top w:w="0" w:type="dxa"/>
            <w:bottom w:w="0" w:type="dxa"/>
          </w:tblCellMar>
        </w:tblPrEx>
        <w:trPr>
          <w:jc w:val="right"/>
        </w:trPr>
        <w:tc>
          <w:tcPr>
            <w:tcW w:w="1454" w:type="dxa"/>
            <w:shd w:val="clear" w:color="auto" w:fill="EBF7FF"/>
          </w:tcPr>
          <w:p w:rsidR="00B055AF" w:rsidRDefault="00B055AF" w:rsidP="00B055AF">
            <w:pPr>
              <w:spacing w:before="40" w:after="40"/>
              <w:jc w:val="right"/>
              <w:rPr>
                <w:rFonts w:cs="Arial"/>
                <w:b/>
                <w:sz w:val="18"/>
              </w:rPr>
            </w:pPr>
            <w:r>
              <w:rPr>
                <w:rFonts w:cs="Arial"/>
                <w:b/>
                <w:sz w:val="18"/>
              </w:rPr>
              <w:t>Department</w:t>
            </w:r>
          </w:p>
        </w:tc>
        <w:tc>
          <w:tcPr>
            <w:tcW w:w="3223" w:type="dxa"/>
          </w:tcPr>
          <w:p w:rsidR="00B055AF" w:rsidRDefault="00B055AF" w:rsidP="00B055AF">
            <w:pPr>
              <w:spacing w:before="40" w:after="40"/>
              <w:rPr>
                <w:rFonts w:cs="Arial"/>
                <w:sz w:val="18"/>
              </w:rPr>
            </w:pPr>
          </w:p>
        </w:tc>
      </w:tr>
      <w:tr w:rsidR="00B055AF" w:rsidTr="00B055AF">
        <w:tblPrEx>
          <w:tblCellMar>
            <w:top w:w="0" w:type="dxa"/>
            <w:bottom w:w="0" w:type="dxa"/>
          </w:tblCellMar>
        </w:tblPrEx>
        <w:trPr>
          <w:jc w:val="right"/>
        </w:trPr>
        <w:tc>
          <w:tcPr>
            <w:tcW w:w="1454" w:type="dxa"/>
            <w:shd w:val="clear" w:color="auto" w:fill="EBF7FF"/>
          </w:tcPr>
          <w:p w:rsidR="00B055AF" w:rsidRDefault="00B055AF" w:rsidP="00B055AF">
            <w:pPr>
              <w:spacing w:before="40" w:after="40"/>
              <w:jc w:val="right"/>
              <w:rPr>
                <w:rFonts w:cs="Arial"/>
                <w:b/>
                <w:sz w:val="18"/>
              </w:rPr>
            </w:pPr>
            <w:r>
              <w:rPr>
                <w:rFonts w:cs="Arial"/>
                <w:b/>
                <w:sz w:val="18"/>
              </w:rPr>
              <w:t>Extension No</w:t>
            </w:r>
          </w:p>
        </w:tc>
        <w:tc>
          <w:tcPr>
            <w:tcW w:w="3223" w:type="dxa"/>
          </w:tcPr>
          <w:p w:rsidR="00B055AF" w:rsidRDefault="00B055AF" w:rsidP="00B055AF">
            <w:pPr>
              <w:spacing w:before="40" w:after="40"/>
              <w:rPr>
                <w:rFonts w:cs="Arial"/>
                <w:sz w:val="18"/>
              </w:rPr>
            </w:pPr>
          </w:p>
        </w:tc>
      </w:tr>
      <w:tr w:rsidR="00B055AF" w:rsidTr="00B055AF">
        <w:tblPrEx>
          <w:tblCellMar>
            <w:top w:w="0" w:type="dxa"/>
            <w:bottom w:w="0" w:type="dxa"/>
          </w:tblCellMar>
        </w:tblPrEx>
        <w:trPr>
          <w:jc w:val="right"/>
        </w:trPr>
        <w:tc>
          <w:tcPr>
            <w:tcW w:w="1454" w:type="dxa"/>
            <w:shd w:val="clear" w:color="auto" w:fill="EBF7FF"/>
          </w:tcPr>
          <w:p w:rsidR="00B055AF" w:rsidRDefault="00B055AF" w:rsidP="00B055AF">
            <w:pPr>
              <w:pStyle w:val="Heading3"/>
            </w:pPr>
            <w:r>
              <w:t xml:space="preserve">Date </w:t>
            </w:r>
          </w:p>
        </w:tc>
        <w:tc>
          <w:tcPr>
            <w:tcW w:w="3223" w:type="dxa"/>
          </w:tcPr>
          <w:p w:rsidR="00B055AF" w:rsidRDefault="00B055AF" w:rsidP="00B055AF">
            <w:pPr>
              <w:spacing w:before="40" w:after="40"/>
              <w:rPr>
                <w:rFonts w:cs="Arial"/>
                <w:sz w:val="18"/>
              </w:rPr>
            </w:pPr>
          </w:p>
        </w:tc>
      </w:tr>
    </w:tbl>
    <w:p w:rsidR="00B055AF" w:rsidRDefault="00B055AF" w:rsidP="00B055AF">
      <w:pPr>
        <w:pStyle w:val="Header"/>
      </w:pPr>
    </w:p>
    <w:p w:rsidR="00B055AF" w:rsidRDefault="00B055AF" w:rsidP="00B055AF">
      <w:pPr>
        <w:pStyle w:val="Heading6"/>
      </w:pPr>
      <w:r>
        <w:t>Instructions</w:t>
      </w:r>
    </w:p>
    <w:p w:rsidR="00B055AF" w:rsidRDefault="00B055AF" w:rsidP="00B055AF">
      <w:pPr>
        <w:numPr>
          <w:ilvl w:val="0"/>
          <w:numId w:val="21"/>
        </w:numPr>
        <w:rPr>
          <w:rFonts w:cs="Arial"/>
          <w:sz w:val="18"/>
        </w:rPr>
      </w:pPr>
      <w:r>
        <w:rPr>
          <w:rFonts w:cs="Arial"/>
          <w:sz w:val="18"/>
        </w:rPr>
        <w:t>Read the reflection questions in the blue column.  Ask your manager for assistance if required.</w:t>
      </w:r>
    </w:p>
    <w:p w:rsidR="00B055AF" w:rsidRDefault="00B055AF" w:rsidP="00B055AF">
      <w:pPr>
        <w:numPr>
          <w:ilvl w:val="0"/>
          <w:numId w:val="21"/>
        </w:numPr>
        <w:rPr>
          <w:rFonts w:cs="Arial"/>
          <w:sz w:val="18"/>
        </w:rPr>
      </w:pPr>
      <w:r>
        <w:rPr>
          <w:rFonts w:cs="Arial"/>
          <w:sz w:val="18"/>
        </w:rPr>
        <w:t>Use the right column to key in your answers.</w:t>
      </w:r>
    </w:p>
    <w:p w:rsidR="00B055AF" w:rsidRDefault="00B055AF" w:rsidP="00B055AF">
      <w:pPr>
        <w:numPr>
          <w:ilvl w:val="0"/>
          <w:numId w:val="21"/>
        </w:numPr>
        <w:rPr>
          <w:rFonts w:cs="Arial"/>
          <w:sz w:val="18"/>
        </w:rPr>
      </w:pPr>
      <w:r>
        <w:rPr>
          <w:rFonts w:cs="Arial"/>
          <w:sz w:val="18"/>
        </w:rPr>
        <w:t xml:space="preserve">Save the Worksheet with the filename </w:t>
      </w:r>
      <w:r>
        <w:rPr>
          <w:rFonts w:cs="Arial"/>
          <w:b/>
          <w:sz w:val="18"/>
        </w:rPr>
        <w:t xml:space="preserve">Personal Reflection-today’s date.doc </w:t>
      </w:r>
      <w:r>
        <w:rPr>
          <w:rFonts w:cs="Arial"/>
          <w:sz w:val="18"/>
        </w:rPr>
        <w:t>in your personal folder</w:t>
      </w:r>
      <w:r>
        <w:rPr>
          <w:rFonts w:cs="Arial"/>
          <w:b/>
          <w:i/>
          <w:sz w:val="18"/>
        </w:rPr>
        <w:t>.</w:t>
      </w:r>
    </w:p>
    <w:p w:rsidR="00B055AF" w:rsidRDefault="00B055AF" w:rsidP="00B055AF">
      <w:pPr>
        <w:numPr>
          <w:ilvl w:val="0"/>
          <w:numId w:val="21"/>
        </w:numPr>
        <w:rPr>
          <w:rFonts w:cs="Arial"/>
          <w:sz w:val="18"/>
        </w:rPr>
      </w:pPr>
      <w:r>
        <w:rPr>
          <w:rFonts w:cs="Arial"/>
          <w:sz w:val="18"/>
        </w:rPr>
        <w:t>Print a copy and place this in your portfolio.</w:t>
      </w:r>
    </w:p>
    <w:p w:rsidR="00B055AF" w:rsidRDefault="00B055AF" w:rsidP="00B055AF">
      <w:pPr>
        <w:tabs>
          <w:tab w:val="left" w:pos="4253"/>
        </w:tabs>
        <w:rPr>
          <w:rFonts w:cs="Arial"/>
          <w:sz w:val="16"/>
        </w:rPr>
      </w:pPr>
    </w:p>
    <w:p w:rsidR="00B055AF" w:rsidRDefault="00B055AF" w:rsidP="00B055AF">
      <w:pPr>
        <w:tabs>
          <w:tab w:val="left" w:pos="4253"/>
        </w:tabs>
        <w:rPr>
          <w:rFonts w:cs="Arial"/>
          <w:sz w:val="16"/>
        </w:rPr>
      </w:pPr>
    </w:p>
    <w:p w:rsidR="00B055AF" w:rsidRDefault="00B055AF" w:rsidP="00B055AF">
      <w:pPr>
        <w:tabs>
          <w:tab w:val="left" w:pos="4253"/>
        </w:tabs>
        <w:rPr>
          <w:rFonts w:cs="Arial"/>
          <w:sz w:val="18"/>
        </w:rPr>
      </w:pPr>
      <w:r>
        <w:rPr>
          <w:rFonts w:cs="Arial"/>
          <w:sz w:val="16"/>
        </w:rPr>
        <w:tab/>
        <w:t>(Key your answers in this column)</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76"/>
        <w:gridCol w:w="6946"/>
      </w:tblGrid>
      <w:tr w:rsidR="00B055AF" w:rsidTr="00B055AF">
        <w:tblPrEx>
          <w:tblCellMar>
            <w:top w:w="0" w:type="dxa"/>
            <w:bottom w:w="0" w:type="dxa"/>
          </w:tblCellMar>
        </w:tblPrEx>
        <w:tc>
          <w:tcPr>
            <w:tcW w:w="2376" w:type="dxa"/>
            <w:tcBorders>
              <w:top w:val="single" w:sz="4" w:space="0" w:color="808080"/>
              <w:left w:val="single" w:sz="4" w:space="0" w:color="808080"/>
              <w:bottom w:val="single" w:sz="4" w:space="0" w:color="808080"/>
              <w:right w:val="single" w:sz="4" w:space="0" w:color="808080"/>
            </w:tcBorders>
            <w:shd w:val="clear" w:color="auto" w:fill="EBF7FF"/>
          </w:tcPr>
          <w:p w:rsidR="00B055AF" w:rsidRDefault="00B055AF" w:rsidP="00B055AF">
            <w:pPr>
              <w:rPr>
                <w:rFonts w:cs="Arial"/>
                <w:sz w:val="18"/>
              </w:rPr>
            </w:pPr>
          </w:p>
          <w:p w:rsidR="00B055AF" w:rsidRDefault="00B055AF" w:rsidP="00B055AF">
            <w:pPr>
              <w:rPr>
                <w:rFonts w:cs="Arial"/>
                <w:sz w:val="18"/>
              </w:rPr>
            </w:pPr>
            <w:r>
              <w:rPr>
                <w:rFonts w:cs="Arial"/>
                <w:sz w:val="18"/>
              </w:rPr>
              <w:t>How effectively did you carry out today’s task?</w:t>
            </w: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tc>
        <w:tc>
          <w:tcPr>
            <w:tcW w:w="6946" w:type="dxa"/>
            <w:tcBorders>
              <w:left w:val="single" w:sz="4" w:space="0" w:color="808080"/>
            </w:tcBorders>
          </w:tcPr>
          <w:p w:rsidR="00B055AF" w:rsidRDefault="00B055AF" w:rsidP="00B055AF">
            <w:pPr>
              <w:rPr>
                <w:rFonts w:cs="Arial"/>
                <w:sz w:val="18"/>
              </w:rPr>
            </w:pPr>
          </w:p>
          <w:p w:rsidR="00B055AF" w:rsidRDefault="00B055AF" w:rsidP="00B055AF">
            <w:pPr>
              <w:rPr>
                <w:rFonts w:cs="Arial"/>
                <w:sz w:val="18"/>
              </w:rPr>
            </w:pPr>
          </w:p>
        </w:tc>
      </w:tr>
    </w:tbl>
    <w:p w:rsidR="00B055AF" w:rsidRDefault="00B055AF" w:rsidP="00B055AF">
      <w:pPr>
        <w:rPr>
          <w:color w:val="000080"/>
          <w:sz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76"/>
        <w:gridCol w:w="6946"/>
      </w:tblGrid>
      <w:tr w:rsidR="00B055AF" w:rsidTr="00B055AF">
        <w:tblPrEx>
          <w:tblCellMar>
            <w:top w:w="0" w:type="dxa"/>
            <w:bottom w:w="0" w:type="dxa"/>
          </w:tblCellMar>
        </w:tblPrEx>
        <w:tc>
          <w:tcPr>
            <w:tcW w:w="2376" w:type="dxa"/>
            <w:tcBorders>
              <w:top w:val="single" w:sz="4" w:space="0" w:color="808080"/>
              <w:left w:val="single" w:sz="4" w:space="0" w:color="808080"/>
              <w:bottom w:val="single" w:sz="4" w:space="0" w:color="808080"/>
              <w:right w:val="single" w:sz="4" w:space="0" w:color="808080"/>
            </w:tcBorders>
            <w:shd w:val="clear" w:color="auto" w:fill="EBF7FF"/>
          </w:tcPr>
          <w:p w:rsidR="00B055AF" w:rsidRDefault="00B055AF" w:rsidP="00B055AF">
            <w:pPr>
              <w:rPr>
                <w:rFonts w:cs="Arial"/>
                <w:sz w:val="18"/>
              </w:rPr>
            </w:pPr>
          </w:p>
          <w:p w:rsidR="00B055AF" w:rsidRDefault="00B055AF" w:rsidP="00B055AF">
            <w:pPr>
              <w:rPr>
                <w:rFonts w:cs="Arial"/>
                <w:sz w:val="18"/>
              </w:rPr>
            </w:pPr>
            <w:r>
              <w:rPr>
                <w:rFonts w:cs="Arial"/>
                <w:sz w:val="18"/>
              </w:rPr>
              <w:t>What skills did you practice today?</w:t>
            </w: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tc>
        <w:tc>
          <w:tcPr>
            <w:tcW w:w="6946" w:type="dxa"/>
            <w:tcBorders>
              <w:left w:val="single" w:sz="4" w:space="0" w:color="808080"/>
            </w:tcBorders>
          </w:tcPr>
          <w:p w:rsidR="00B055AF" w:rsidRDefault="00B055AF" w:rsidP="00B055AF">
            <w:pPr>
              <w:rPr>
                <w:rFonts w:cs="Arial"/>
                <w:sz w:val="18"/>
              </w:rPr>
            </w:pPr>
          </w:p>
          <w:p w:rsidR="00B055AF" w:rsidRDefault="00B055AF" w:rsidP="00B055AF">
            <w:pPr>
              <w:rPr>
                <w:rFonts w:cs="Arial"/>
                <w:sz w:val="18"/>
              </w:rPr>
            </w:pPr>
          </w:p>
        </w:tc>
      </w:tr>
    </w:tbl>
    <w:p w:rsidR="00B055AF" w:rsidRDefault="00B055AF" w:rsidP="00B055AF">
      <w:pPr>
        <w:pStyle w:val="Footer"/>
      </w:pPr>
    </w:p>
    <w:p w:rsidR="00B055AF" w:rsidRDefault="00B055AF" w:rsidP="00B055AF">
      <w:pPr>
        <w:pStyle w:val="Foote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76"/>
        <w:gridCol w:w="6946"/>
      </w:tblGrid>
      <w:tr w:rsidR="00B055AF" w:rsidTr="00B055AF">
        <w:tblPrEx>
          <w:tblCellMar>
            <w:top w:w="0" w:type="dxa"/>
            <w:bottom w:w="0" w:type="dxa"/>
          </w:tblCellMar>
        </w:tblPrEx>
        <w:tc>
          <w:tcPr>
            <w:tcW w:w="2376" w:type="dxa"/>
            <w:tcBorders>
              <w:top w:val="single" w:sz="4" w:space="0" w:color="808080"/>
              <w:left w:val="single" w:sz="4" w:space="0" w:color="808080"/>
              <w:bottom w:val="single" w:sz="4" w:space="0" w:color="808080"/>
              <w:right w:val="single" w:sz="4" w:space="0" w:color="808080"/>
            </w:tcBorders>
            <w:shd w:val="clear" w:color="auto" w:fill="EBF7FF"/>
          </w:tcPr>
          <w:p w:rsidR="00B055AF" w:rsidRDefault="00B055AF" w:rsidP="00B055AF">
            <w:pPr>
              <w:rPr>
                <w:rFonts w:cs="Arial"/>
                <w:sz w:val="18"/>
              </w:rPr>
            </w:pPr>
          </w:p>
          <w:p w:rsidR="00B055AF" w:rsidRDefault="00B055AF" w:rsidP="00B055AF">
            <w:pPr>
              <w:rPr>
                <w:rFonts w:cs="Arial"/>
                <w:sz w:val="18"/>
              </w:rPr>
            </w:pPr>
            <w:r>
              <w:rPr>
                <w:rFonts w:cs="Arial"/>
                <w:sz w:val="18"/>
              </w:rPr>
              <w:t>The areas I still need to improve include …</w:t>
            </w: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tc>
        <w:tc>
          <w:tcPr>
            <w:tcW w:w="6946" w:type="dxa"/>
            <w:tcBorders>
              <w:left w:val="single" w:sz="4" w:space="0" w:color="808080"/>
            </w:tcBorders>
          </w:tcPr>
          <w:p w:rsidR="00B055AF" w:rsidRDefault="00B055AF" w:rsidP="00B055AF">
            <w:pPr>
              <w:rPr>
                <w:rFonts w:cs="Arial"/>
                <w:sz w:val="18"/>
              </w:rPr>
            </w:pPr>
          </w:p>
          <w:p w:rsidR="00B055AF" w:rsidRDefault="00B055AF" w:rsidP="00B055AF">
            <w:pPr>
              <w:rPr>
                <w:rFonts w:cs="Arial"/>
                <w:sz w:val="18"/>
              </w:rPr>
            </w:pPr>
          </w:p>
        </w:tc>
      </w:tr>
    </w:tbl>
    <w:p w:rsidR="00B055AF" w:rsidRDefault="00B055AF" w:rsidP="00B055AF">
      <w:pPr>
        <w:pStyle w:val="Foote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76"/>
        <w:gridCol w:w="6946"/>
      </w:tblGrid>
      <w:tr w:rsidR="00B055AF" w:rsidTr="00B055AF">
        <w:tblPrEx>
          <w:tblCellMar>
            <w:top w:w="0" w:type="dxa"/>
            <w:bottom w:w="0" w:type="dxa"/>
          </w:tblCellMar>
        </w:tblPrEx>
        <w:tc>
          <w:tcPr>
            <w:tcW w:w="2376" w:type="dxa"/>
            <w:tcBorders>
              <w:top w:val="single" w:sz="4" w:space="0" w:color="808080"/>
              <w:left w:val="single" w:sz="4" w:space="0" w:color="808080"/>
              <w:bottom w:val="single" w:sz="4" w:space="0" w:color="808080"/>
              <w:right w:val="single" w:sz="4" w:space="0" w:color="808080"/>
            </w:tcBorders>
            <w:shd w:val="clear" w:color="auto" w:fill="EBF7FF"/>
          </w:tcPr>
          <w:p w:rsidR="00B055AF" w:rsidRDefault="00B055AF" w:rsidP="00B055AF">
            <w:pPr>
              <w:rPr>
                <w:rFonts w:cs="Arial"/>
                <w:sz w:val="18"/>
              </w:rPr>
            </w:pPr>
          </w:p>
          <w:p w:rsidR="00B055AF" w:rsidRDefault="00B055AF" w:rsidP="00B055AF">
            <w:pPr>
              <w:rPr>
                <w:rFonts w:cs="Arial"/>
                <w:sz w:val="18"/>
              </w:rPr>
            </w:pPr>
            <w:r>
              <w:rPr>
                <w:rFonts w:cs="Arial"/>
                <w:sz w:val="18"/>
              </w:rPr>
              <w:t>The next time I do a task like this I will …</w:t>
            </w: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tc>
        <w:tc>
          <w:tcPr>
            <w:tcW w:w="6946" w:type="dxa"/>
            <w:tcBorders>
              <w:left w:val="single" w:sz="4" w:space="0" w:color="808080"/>
            </w:tcBorders>
          </w:tcPr>
          <w:p w:rsidR="00B055AF" w:rsidRDefault="00B055AF" w:rsidP="00B055AF">
            <w:pPr>
              <w:rPr>
                <w:rFonts w:cs="Arial"/>
                <w:sz w:val="18"/>
              </w:rPr>
            </w:pPr>
          </w:p>
          <w:p w:rsidR="00B055AF" w:rsidRDefault="00B055AF" w:rsidP="00B055AF">
            <w:pPr>
              <w:rPr>
                <w:rFonts w:cs="Arial"/>
                <w:sz w:val="18"/>
              </w:rPr>
            </w:pPr>
          </w:p>
        </w:tc>
      </w:tr>
    </w:tbl>
    <w:p w:rsidR="00B055AF" w:rsidRDefault="00B055AF" w:rsidP="00B055AF">
      <w:pPr>
        <w:pStyle w:val="Foote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76"/>
        <w:gridCol w:w="6946"/>
      </w:tblGrid>
      <w:tr w:rsidR="00B055AF" w:rsidTr="00B055AF">
        <w:tblPrEx>
          <w:tblCellMar>
            <w:top w:w="0" w:type="dxa"/>
            <w:bottom w:w="0" w:type="dxa"/>
          </w:tblCellMar>
        </w:tblPrEx>
        <w:tc>
          <w:tcPr>
            <w:tcW w:w="2376" w:type="dxa"/>
            <w:tcBorders>
              <w:top w:val="single" w:sz="4" w:space="0" w:color="808080"/>
              <w:left w:val="single" w:sz="4" w:space="0" w:color="808080"/>
              <w:bottom w:val="single" w:sz="4" w:space="0" w:color="808080"/>
              <w:right w:val="single" w:sz="4" w:space="0" w:color="808080"/>
            </w:tcBorders>
            <w:shd w:val="clear" w:color="auto" w:fill="EBF7FF"/>
          </w:tcPr>
          <w:p w:rsidR="00B055AF" w:rsidRDefault="00B055AF" w:rsidP="00B055AF">
            <w:pPr>
              <w:rPr>
                <w:rFonts w:cs="Arial"/>
                <w:sz w:val="18"/>
              </w:rPr>
            </w:pPr>
          </w:p>
          <w:p w:rsidR="00B055AF" w:rsidRDefault="00B055AF" w:rsidP="00B055AF">
            <w:pPr>
              <w:rPr>
                <w:rFonts w:cs="Arial"/>
                <w:sz w:val="18"/>
              </w:rPr>
            </w:pPr>
            <w:r>
              <w:rPr>
                <w:rFonts w:cs="Arial"/>
                <w:sz w:val="18"/>
              </w:rPr>
              <w:t>The problems I experienced were …</w:t>
            </w: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tc>
        <w:tc>
          <w:tcPr>
            <w:tcW w:w="6946" w:type="dxa"/>
            <w:tcBorders>
              <w:left w:val="single" w:sz="4" w:space="0" w:color="808080"/>
            </w:tcBorders>
          </w:tcPr>
          <w:p w:rsidR="00B055AF" w:rsidRDefault="00B055AF" w:rsidP="00B055AF">
            <w:pPr>
              <w:rPr>
                <w:rFonts w:cs="Arial"/>
                <w:sz w:val="18"/>
              </w:rPr>
            </w:pPr>
          </w:p>
          <w:p w:rsidR="00B055AF" w:rsidRDefault="00B055AF" w:rsidP="00B055AF">
            <w:pPr>
              <w:rPr>
                <w:rFonts w:cs="Arial"/>
                <w:sz w:val="18"/>
              </w:rPr>
            </w:pPr>
          </w:p>
        </w:tc>
      </w:tr>
    </w:tbl>
    <w:p w:rsidR="00B055AF" w:rsidRDefault="00B055AF" w:rsidP="00B055AF">
      <w:pPr>
        <w:pStyle w:val="Foote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76"/>
        <w:gridCol w:w="6946"/>
      </w:tblGrid>
      <w:tr w:rsidR="00B055AF" w:rsidTr="00B055AF">
        <w:tblPrEx>
          <w:tblCellMar>
            <w:top w:w="0" w:type="dxa"/>
            <w:bottom w:w="0" w:type="dxa"/>
          </w:tblCellMar>
        </w:tblPrEx>
        <w:tc>
          <w:tcPr>
            <w:tcW w:w="2376" w:type="dxa"/>
            <w:tcBorders>
              <w:top w:val="single" w:sz="4" w:space="0" w:color="808080"/>
              <w:left w:val="single" w:sz="4" w:space="0" w:color="808080"/>
              <w:bottom w:val="single" w:sz="4" w:space="0" w:color="808080"/>
              <w:right w:val="single" w:sz="4" w:space="0" w:color="808080"/>
            </w:tcBorders>
            <w:shd w:val="clear" w:color="auto" w:fill="EBF7FF"/>
          </w:tcPr>
          <w:p w:rsidR="00B055AF" w:rsidRDefault="00B055AF" w:rsidP="00B055AF">
            <w:pPr>
              <w:rPr>
                <w:rFonts w:cs="Arial"/>
                <w:sz w:val="18"/>
              </w:rPr>
            </w:pPr>
          </w:p>
          <w:p w:rsidR="00B055AF" w:rsidRDefault="00B055AF" w:rsidP="00B055AF">
            <w:pPr>
              <w:rPr>
                <w:rFonts w:cs="Arial"/>
                <w:sz w:val="18"/>
              </w:rPr>
            </w:pPr>
            <w:r>
              <w:rPr>
                <w:rFonts w:cs="Arial"/>
                <w:sz w:val="18"/>
              </w:rPr>
              <w:t>Other comments I would like to make about the task are …</w:t>
            </w: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p w:rsidR="00B055AF" w:rsidRDefault="00B055AF" w:rsidP="00B055AF">
            <w:pPr>
              <w:rPr>
                <w:rFonts w:cs="Arial"/>
                <w:sz w:val="18"/>
              </w:rPr>
            </w:pPr>
          </w:p>
        </w:tc>
        <w:tc>
          <w:tcPr>
            <w:tcW w:w="6946" w:type="dxa"/>
            <w:tcBorders>
              <w:left w:val="single" w:sz="4" w:space="0" w:color="808080"/>
            </w:tcBorders>
          </w:tcPr>
          <w:p w:rsidR="00B055AF" w:rsidRDefault="00B055AF" w:rsidP="00B055AF">
            <w:pPr>
              <w:rPr>
                <w:rFonts w:cs="Arial"/>
                <w:sz w:val="18"/>
              </w:rPr>
            </w:pPr>
          </w:p>
          <w:p w:rsidR="00B055AF" w:rsidRDefault="00B055AF" w:rsidP="00B055AF">
            <w:pPr>
              <w:rPr>
                <w:rFonts w:cs="Arial"/>
                <w:sz w:val="18"/>
              </w:rPr>
            </w:pPr>
          </w:p>
        </w:tc>
      </w:tr>
    </w:tbl>
    <w:p w:rsidR="00B055AF" w:rsidRDefault="00B055AF" w:rsidP="00B055AF">
      <w:pPr>
        <w:pStyle w:val="Footer"/>
      </w:pPr>
    </w:p>
    <w:p w:rsidR="00C35E52" w:rsidRPr="00DB1C74" w:rsidRDefault="00C35E52" w:rsidP="00C35E52">
      <w:pPr>
        <w:rPr>
          <w:rFonts w:ascii="Verdana" w:hAnsi="Verdana" w:cs="Arial"/>
        </w:rPr>
      </w:pPr>
      <w:r>
        <w:br w:type="page"/>
      </w:r>
    </w:p>
    <w:p w:rsidR="00C35E52" w:rsidRPr="00DB1C74" w:rsidRDefault="00C35E52" w:rsidP="00C35E52">
      <w:pPr>
        <w:rPr>
          <w:rFonts w:ascii="Verdana" w:hAnsi="Verdana" w:cs="Arial"/>
        </w:rPr>
      </w:pPr>
      <w:r w:rsidRPr="00DB1C74">
        <w:rPr>
          <w:rFonts w:ascii="Verdana" w:hAnsi="Verdana" w:cs="Arial"/>
          <w:noProof/>
        </w:rPr>
      </w:r>
      <w:r w:rsidRPr="00DB1C74">
        <w:rPr>
          <w:rFonts w:ascii="Verdana" w:hAnsi="Verdana" w:cs="Arial"/>
        </w:rPr>
        <w:pict>
          <v:group id="_x0000_s1043" editas="canvas" style="width:162pt;height:1in;mso-position-horizontal-relative:char;mso-position-vertical-relative:line" coordorigin="3010,1770" coordsize="2817,1280">
            <o:lock v:ext="edit" aspectratio="t"/>
            <v:shape id="_x0000_s1044" type="#_x0000_t75" style="position:absolute;left:3010;top:1770;width:2817;height:1280" o:preferrelative="f">
              <v:fill o:detectmouseclick="t"/>
              <v:path o:extrusionok="t" o:connecttype="none"/>
              <o:lock v:ext="edit" text="t"/>
            </v:shape>
            <v:group id="_x0000_s1045" style="position:absolute;left:3010;top:1770;width:2504;height:1280" coordorigin="7947,8460" coordsize="1920,1320">
              <v:group id="_x0000_s1046" style="position:absolute;left:8067;top:8460;width:1800;height:1320" coordorigin="7347,6120" coordsize="1800,1320">
                <v:shape id="_x0000_s1047" type="#_x0000_t75" style="position:absolute;left:7707;top:6120;width:1440;height:1320">
                  <v:imagedata r:id="rId10" o:title="Australia4"/>
                </v:shape>
                <v:shape id="_x0000_s1048" type="#_x0000_t184" style="position:absolute;left:7347;top:6120;width:603;height:563;rotation:397472fd" adj="4144" fillcolor="blue">
                  <v:textbox style="mso-next-textbox:#_x0000_s1048">
                    <w:txbxContent>
                      <w:p w:rsidR="00C35E52" w:rsidRDefault="00914AAA" w:rsidP="00C35E52">
                        <w:r>
                          <w:rPr>
                            <w:noProof/>
                            <w:sz w:val="20"/>
                            <w:szCs w:val="20"/>
                            <w:lang w:val="en-AU" w:eastAsia="en-AU"/>
                          </w:rPr>
                          <w:drawing>
                            <wp:inline distT="0" distB="0" distL="0" distR="0">
                              <wp:extent cx="28575" cy="2743200"/>
                              <wp:effectExtent l="1905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28575" cy="2743200"/>
                                      </a:xfrm>
                                      <a:prstGeom prst="rect">
                                        <a:avLst/>
                                      </a:prstGeom>
                                      <a:noFill/>
                                      <a:ln w="9525">
                                        <a:noFill/>
                                        <a:miter lim="800000"/>
                                        <a:headEnd/>
                                        <a:tailEnd/>
                                      </a:ln>
                                    </pic:spPr>
                                  </pic:pic>
                                </a:graphicData>
                              </a:graphic>
                            </wp:inline>
                          </w:drawing>
                        </w:r>
                        <w:r w:rsidR="00C35E52">
                          <w:t xml:space="preserve">      </w:t>
                        </w:r>
                      </w:p>
                      <w:p w:rsidR="00C35E52" w:rsidRDefault="00C35E52" w:rsidP="00C35E52"/>
                      <w:p w:rsidR="00C35E52" w:rsidRDefault="00C35E52" w:rsidP="00C35E52"/>
                      <w:p w:rsidR="00C35E52" w:rsidRDefault="00C35E52" w:rsidP="00C35E52"/>
                      <w:p w:rsidR="00C35E52" w:rsidRDefault="00C35E52" w:rsidP="00C35E52"/>
                    </w:txbxContent>
                  </v:textbox>
                </v:shape>
              </v:group>
              <v:shape id="_x0000_s1049" type="#_x0000_t184" style="position:absolute;left:7947;top:8820;width:915;height:577;rotation:12273097fd" adj="3313" fillcolor="maroon">
                <v:textbox style="mso-next-textbox:#_x0000_s1049">
                  <w:txbxContent>
                    <w:p w:rsidR="00C35E52" w:rsidRDefault="00914AAA" w:rsidP="00C35E52">
                      <w:r>
                        <w:rPr>
                          <w:noProof/>
                          <w:sz w:val="20"/>
                          <w:szCs w:val="20"/>
                          <w:lang w:val="en-AU" w:eastAsia="en-AU"/>
                        </w:rPr>
                        <w:drawing>
                          <wp:inline distT="0" distB="0" distL="0" distR="0">
                            <wp:extent cx="57150" cy="571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57150" cy="57150"/>
                                    </a:xfrm>
                                    <a:prstGeom prst="rect">
                                      <a:avLst/>
                                    </a:prstGeom>
                                    <a:noFill/>
                                    <a:ln w="9525">
                                      <a:noFill/>
                                      <a:miter lim="800000"/>
                                      <a:headEnd/>
                                      <a:tailEnd/>
                                    </a:ln>
                                  </pic:spPr>
                                </pic:pic>
                              </a:graphicData>
                            </a:graphic>
                          </wp:inline>
                        </w:drawing>
                      </w:r>
                    </w:p>
                  </w:txbxContent>
                </v:textbox>
              </v:shape>
            </v:group>
            <v:shape id="_x0000_s1050" type="#_x0000_t202" style="position:absolute;left:4053;top:2250;width:1774;height:800" filled="f" stroked="f">
              <v:textbox style="mso-next-textbox:#_x0000_s1050">
                <w:txbxContent>
                  <w:p w:rsidR="00C35E52" w:rsidRDefault="00C35E52" w:rsidP="00C35E52">
                    <w:pPr>
                      <w:rPr>
                        <w:rFonts w:ascii="Californian FB" w:hAnsi="Californian FB" w:cs="Californian FB"/>
                        <w:b/>
                        <w:bCs/>
                        <w:i/>
                        <w:iCs/>
                        <w:sz w:val="40"/>
                        <w:szCs w:val="40"/>
                        <w:u w:val="single"/>
                      </w:rPr>
                    </w:pPr>
                    <w:r>
                      <w:rPr>
                        <w:rFonts w:ascii="Californian FB" w:hAnsi="Californian FB" w:cs="Californian FB"/>
                        <w:b/>
                        <w:bCs/>
                        <w:i/>
                        <w:iCs/>
                        <w:sz w:val="40"/>
                        <w:szCs w:val="40"/>
                        <w:u w:val="single"/>
                      </w:rPr>
                      <w:t>waggies</w:t>
                    </w:r>
                  </w:p>
                  <w:p w:rsidR="00C35E52" w:rsidRDefault="00C35E52" w:rsidP="00C35E52">
                    <w:r>
                      <w:rPr>
                        <w:b/>
                        <w:bCs/>
                        <w:i/>
                        <w:iCs/>
                      </w:rPr>
                      <w:t>Australian Gifts</w:t>
                    </w:r>
                  </w:p>
                </w:txbxContent>
              </v:textbox>
            </v:shape>
            <w10:anchorlock/>
          </v:group>
        </w:pict>
      </w:r>
    </w:p>
    <w:p w:rsidR="00C35E52" w:rsidRPr="00DB1C74" w:rsidRDefault="00C35E52" w:rsidP="00C35E52">
      <w:pPr>
        <w:pBdr>
          <w:top w:val="single" w:sz="4" w:space="1" w:color="auto"/>
          <w:left w:val="single" w:sz="4" w:space="4" w:color="auto"/>
          <w:bottom w:val="single" w:sz="4" w:space="1" w:color="auto"/>
          <w:right w:val="single" w:sz="4" w:space="4" w:color="auto"/>
        </w:pBdr>
        <w:jc w:val="center"/>
        <w:rPr>
          <w:rFonts w:ascii="Verdana" w:hAnsi="Verdana" w:cs="Arial"/>
          <w:b/>
          <w:sz w:val="28"/>
          <w:szCs w:val="28"/>
        </w:rPr>
      </w:pPr>
      <w:r w:rsidRPr="00DB1C74">
        <w:rPr>
          <w:rFonts w:ascii="Verdana" w:hAnsi="Verdana"/>
          <w:b/>
          <w:sz w:val="22"/>
          <w:szCs w:val="22"/>
        </w:rPr>
        <w:t>Worksheet 1</w:t>
      </w:r>
      <w:r w:rsidRPr="00DB1C74">
        <w:rPr>
          <w:rFonts w:ascii="Verdana" w:hAnsi="Verdana"/>
          <w:sz w:val="22"/>
          <w:szCs w:val="22"/>
        </w:rPr>
        <w:t xml:space="preserve"> - </w:t>
      </w:r>
      <w:r w:rsidRPr="00DB1C74">
        <w:rPr>
          <w:rFonts w:ascii="Verdana" w:hAnsi="Verdana" w:cs="Arial"/>
          <w:b/>
          <w:sz w:val="28"/>
          <w:szCs w:val="28"/>
        </w:rPr>
        <w:t>OHS IN THE WORKPLACE</w:t>
      </w:r>
    </w:p>
    <w:p w:rsidR="00C35E52" w:rsidRPr="00DB1C74" w:rsidRDefault="00C35E52" w:rsidP="00C35E52">
      <w:pPr>
        <w:rPr>
          <w:rFonts w:ascii="Verdana" w:hAnsi="Verdana" w:cs="Arial"/>
        </w:rPr>
      </w:pPr>
    </w:p>
    <w:p w:rsidR="00C35E52" w:rsidRPr="00DB1C74" w:rsidRDefault="00C35E52" w:rsidP="00C35E52">
      <w:pPr>
        <w:numPr>
          <w:ilvl w:val="0"/>
          <w:numId w:val="23"/>
        </w:numPr>
        <w:tabs>
          <w:tab w:val="left" w:pos="720"/>
          <w:tab w:val="left" w:pos="1620"/>
          <w:tab w:val="right" w:pos="7920"/>
        </w:tabs>
        <w:spacing w:line="360" w:lineRule="auto"/>
        <w:rPr>
          <w:rFonts w:ascii="Verdana" w:hAnsi="Verdana" w:cs="Arial"/>
          <w:i/>
          <w:sz w:val="22"/>
          <w:szCs w:val="22"/>
        </w:rPr>
      </w:pPr>
      <w:r w:rsidRPr="00DB1C74">
        <w:rPr>
          <w:rFonts w:ascii="Verdana" w:hAnsi="Verdana" w:cs="Arial"/>
          <w:b/>
          <w:sz w:val="22"/>
          <w:szCs w:val="22"/>
        </w:rPr>
        <w:t xml:space="preserve">In </w:t>
      </w:r>
      <w:smartTag w:uri="urn:schemas-microsoft-com:office:smarttags" w:element="place">
        <w:smartTag w:uri="urn:schemas-microsoft-com:office:smarttags" w:element="country-region">
          <w:r w:rsidRPr="00DB1C74">
            <w:rPr>
              <w:rFonts w:ascii="Verdana" w:hAnsi="Verdana" w:cs="Arial"/>
              <w:b/>
              <w:sz w:val="22"/>
              <w:szCs w:val="22"/>
            </w:rPr>
            <w:t>Australia</w:t>
          </w:r>
        </w:smartTag>
      </w:smartTag>
      <w:r w:rsidRPr="00DB1C74">
        <w:rPr>
          <w:rFonts w:ascii="Verdana" w:hAnsi="Verdana" w:cs="Arial"/>
          <w:b/>
          <w:sz w:val="22"/>
          <w:szCs w:val="22"/>
        </w:rPr>
        <w:t>, more people die from:</w:t>
      </w:r>
      <w:r w:rsidRPr="00DB1C74">
        <w:rPr>
          <w:rFonts w:ascii="Verdana" w:hAnsi="Verdana" w:cs="Arial"/>
          <w:sz w:val="22"/>
          <w:szCs w:val="22"/>
        </w:rPr>
        <w:t xml:space="preserve">     </w:t>
      </w:r>
      <w:r w:rsidRPr="00DB1C74">
        <w:rPr>
          <w:rFonts w:ascii="Verdana" w:hAnsi="Verdana" w:cs="Arial"/>
          <w:i/>
          <w:sz w:val="22"/>
          <w:szCs w:val="22"/>
        </w:rPr>
        <w:t xml:space="preserve">(Tick only </w:t>
      </w:r>
      <w:r w:rsidRPr="00DB1C74">
        <w:rPr>
          <w:rFonts w:ascii="Verdana" w:hAnsi="Verdana" w:cs="Arial"/>
          <w:b/>
          <w:i/>
          <w:sz w:val="22"/>
          <w:szCs w:val="22"/>
        </w:rPr>
        <w:t>ONE</w:t>
      </w:r>
      <w:r w:rsidRPr="00DB1C74">
        <w:rPr>
          <w:rFonts w:ascii="Verdana" w:hAnsi="Verdana" w:cs="Arial"/>
          <w:i/>
          <w:sz w:val="22"/>
          <w:szCs w:val="22"/>
        </w:rPr>
        <w:t xml:space="preserve"> answer)</w:t>
      </w:r>
    </w:p>
    <w:p w:rsidR="00C35E52" w:rsidRPr="00DB1C74" w:rsidRDefault="00C35E52" w:rsidP="00C35E52">
      <w:pPr>
        <w:rPr>
          <w:rFonts w:ascii="Verdana" w:hAnsi="Verdana" w:cs="Arial"/>
          <w:sz w:val="22"/>
          <w:szCs w:val="22"/>
        </w:rPr>
      </w:pPr>
    </w:p>
    <w:p w:rsidR="00C35E52" w:rsidRPr="00DB1C74" w:rsidRDefault="00C35E52" w:rsidP="00C35E52">
      <w:pPr>
        <w:tabs>
          <w:tab w:val="left" w:pos="720"/>
          <w:tab w:val="left" w:pos="1620"/>
          <w:tab w:val="right" w:pos="7920"/>
        </w:tabs>
        <w:spacing w:line="360" w:lineRule="auto"/>
        <w:ind w:left="1080"/>
        <w:rPr>
          <w:rFonts w:ascii="Verdana" w:hAnsi="Verdana" w:cs="Arial"/>
          <w:sz w:val="22"/>
          <w:szCs w:val="22"/>
        </w:rPr>
      </w:pPr>
      <w:r w:rsidRPr="00DB1C74">
        <w:rPr>
          <w:rFonts w:ascii="Verdana" w:hAnsi="Verdana" w:cs="Arial"/>
          <w:noProof/>
          <w:sz w:val="22"/>
          <w:szCs w:val="22"/>
        </w:rPr>
        <w:pict>
          <v:rect id="_x0000_s1054" style="position:absolute;left:0;text-align:left;margin-left:54pt;margin-top:2.7pt;width:9pt;height:8.95pt;z-index:251649024"/>
        </w:pict>
      </w:r>
      <w:r w:rsidRPr="00DB1C74">
        <w:rPr>
          <w:rFonts w:ascii="Verdana" w:hAnsi="Verdana" w:cs="Arial"/>
          <w:sz w:val="22"/>
          <w:szCs w:val="22"/>
        </w:rPr>
        <w:tab/>
        <w:t xml:space="preserve">Bee stings </w:t>
      </w:r>
      <w:r w:rsidRPr="00DB1C74">
        <w:rPr>
          <w:rFonts w:ascii="Verdana" w:hAnsi="Verdana" w:cs="Arial"/>
          <w:sz w:val="22"/>
          <w:szCs w:val="22"/>
        </w:rPr>
        <w:tab/>
      </w:r>
    </w:p>
    <w:p w:rsidR="00C35E52" w:rsidRPr="00DB1C74" w:rsidRDefault="00C35E52" w:rsidP="00C35E52">
      <w:pPr>
        <w:tabs>
          <w:tab w:val="left" w:pos="720"/>
          <w:tab w:val="left" w:pos="1620"/>
          <w:tab w:val="right" w:pos="6660"/>
        </w:tabs>
        <w:spacing w:line="360" w:lineRule="auto"/>
        <w:ind w:left="1080"/>
        <w:rPr>
          <w:rFonts w:ascii="Verdana" w:hAnsi="Verdana" w:cs="Arial"/>
          <w:sz w:val="22"/>
          <w:szCs w:val="22"/>
        </w:rPr>
      </w:pPr>
      <w:r w:rsidRPr="00DB1C74">
        <w:rPr>
          <w:rFonts w:ascii="Verdana" w:hAnsi="Verdana" w:cs="Arial"/>
          <w:noProof/>
          <w:sz w:val="22"/>
          <w:szCs w:val="22"/>
        </w:rPr>
        <w:pict>
          <v:rect id="_x0000_s1055" style="position:absolute;left:0;text-align:left;margin-left:54pt;margin-top:2.4pt;width:9pt;height:8.95pt;z-index:251650048"/>
        </w:pict>
      </w:r>
      <w:r w:rsidRPr="00DB1C74">
        <w:rPr>
          <w:rFonts w:ascii="Verdana" w:hAnsi="Verdana" w:cs="Arial"/>
          <w:sz w:val="22"/>
          <w:szCs w:val="22"/>
        </w:rPr>
        <w:tab/>
        <w:t>Snake bites</w:t>
      </w:r>
      <w:r w:rsidRPr="00DB1C74">
        <w:rPr>
          <w:rFonts w:ascii="Verdana" w:hAnsi="Verdana" w:cs="Arial"/>
          <w:sz w:val="22"/>
          <w:szCs w:val="22"/>
        </w:rPr>
        <w:tab/>
        <w:t xml:space="preserve"> </w:t>
      </w:r>
    </w:p>
    <w:p w:rsidR="00C35E52" w:rsidRPr="00DB1C74" w:rsidRDefault="00C35E52" w:rsidP="00C35E52">
      <w:pPr>
        <w:tabs>
          <w:tab w:val="left" w:pos="1620"/>
        </w:tabs>
        <w:spacing w:line="360" w:lineRule="auto"/>
        <w:ind w:left="1080"/>
        <w:rPr>
          <w:rFonts w:ascii="Verdana" w:hAnsi="Verdana" w:cs="Arial"/>
          <w:sz w:val="22"/>
          <w:szCs w:val="22"/>
        </w:rPr>
      </w:pPr>
      <w:r w:rsidRPr="00DB1C74">
        <w:rPr>
          <w:rFonts w:ascii="Verdana" w:hAnsi="Verdana" w:cs="Arial"/>
          <w:noProof/>
          <w:sz w:val="22"/>
          <w:szCs w:val="22"/>
        </w:rPr>
        <w:pict>
          <v:rect id="_x0000_s1056" style="position:absolute;left:0;text-align:left;margin-left:54pt;margin-top:2.45pt;width:9pt;height:8.95pt;z-index:251651072"/>
        </w:pict>
      </w:r>
      <w:r w:rsidRPr="00DB1C74">
        <w:rPr>
          <w:rFonts w:ascii="Verdana" w:hAnsi="Verdana" w:cs="Arial"/>
          <w:sz w:val="22"/>
          <w:szCs w:val="22"/>
        </w:rPr>
        <w:tab/>
        <w:t>Work-related accidents</w:t>
      </w:r>
    </w:p>
    <w:p w:rsidR="00C35E52" w:rsidRPr="00DB1C74" w:rsidRDefault="00C35E52" w:rsidP="00C35E52">
      <w:pPr>
        <w:tabs>
          <w:tab w:val="left" w:pos="1620"/>
        </w:tabs>
        <w:spacing w:line="480" w:lineRule="auto"/>
        <w:ind w:left="1080"/>
        <w:rPr>
          <w:rFonts w:ascii="Verdana" w:hAnsi="Verdana" w:cs="Arial"/>
          <w:sz w:val="22"/>
          <w:szCs w:val="22"/>
        </w:rPr>
      </w:pPr>
      <w:r w:rsidRPr="00DB1C74">
        <w:rPr>
          <w:rFonts w:ascii="Verdana" w:hAnsi="Verdana" w:cs="Arial"/>
          <w:noProof/>
          <w:sz w:val="22"/>
          <w:szCs w:val="22"/>
        </w:rPr>
        <w:pict>
          <v:rect id="_x0000_s1057" style="position:absolute;left:0;text-align:left;margin-left:54pt;margin-top:2.9pt;width:9pt;height:8.95pt;z-index:251652096"/>
        </w:pict>
      </w:r>
      <w:r w:rsidRPr="00DB1C74">
        <w:rPr>
          <w:rFonts w:ascii="Verdana" w:hAnsi="Verdana" w:cs="Arial"/>
          <w:sz w:val="22"/>
          <w:szCs w:val="22"/>
        </w:rPr>
        <w:tab/>
        <w:t>Car accidents</w:t>
      </w:r>
    </w:p>
    <w:p w:rsidR="00C35E52" w:rsidRPr="00DB1C74" w:rsidRDefault="00C35E52" w:rsidP="00C35E52">
      <w:pPr>
        <w:rPr>
          <w:rFonts w:ascii="Verdana" w:hAnsi="Verdana" w:cs="Arial"/>
          <w:sz w:val="22"/>
          <w:szCs w:val="22"/>
        </w:rPr>
      </w:pPr>
    </w:p>
    <w:p w:rsidR="00C35E52" w:rsidRPr="00DB1C74" w:rsidRDefault="00C35E52" w:rsidP="00C35E52">
      <w:pPr>
        <w:numPr>
          <w:ilvl w:val="0"/>
          <w:numId w:val="23"/>
        </w:numPr>
        <w:rPr>
          <w:rFonts w:ascii="Verdana" w:hAnsi="Verdana" w:cs="Arial"/>
          <w:b/>
          <w:sz w:val="22"/>
          <w:szCs w:val="22"/>
        </w:rPr>
      </w:pPr>
      <w:r w:rsidRPr="00DB1C74">
        <w:rPr>
          <w:rFonts w:ascii="Verdana" w:hAnsi="Verdana" w:cs="Arial"/>
          <w:b/>
          <w:sz w:val="22"/>
          <w:szCs w:val="22"/>
        </w:rPr>
        <w:t xml:space="preserve">List </w:t>
      </w:r>
      <w:r w:rsidRPr="00DB1C74">
        <w:rPr>
          <w:rFonts w:ascii="Verdana" w:hAnsi="Verdana" w:cs="Arial"/>
          <w:b/>
          <w:sz w:val="22"/>
          <w:szCs w:val="22"/>
          <w:u w:val="single"/>
        </w:rPr>
        <w:t>THREE</w:t>
      </w:r>
      <w:r w:rsidRPr="00DB1C74">
        <w:rPr>
          <w:rFonts w:ascii="Verdana" w:hAnsi="Verdana" w:cs="Arial"/>
          <w:b/>
          <w:sz w:val="22"/>
          <w:szCs w:val="22"/>
        </w:rPr>
        <w:t xml:space="preserve"> common work-related injuries</w:t>
      </w:r>
    </w:p>
    <w:p w:rsidR="00C35E52" w:rsidRPr="00DB1C74" w:rsidRDefault="00C35E52" w:rsidP="00C35E52">
      <w:pPr>
        <w:rPr>
          <w:rFonts w:ascii="Verdana" w:hAnsi="Verdana" w:cs="Arial"/>
          <w:sz w:val="22"/>
          <w:szCs w:val="22"/>
        </w:rPr>
      </w:pPr>
      <w:r w:rsidRPr="00DB1C74">
        <w:rPr>
          <w:rFonts w:ascii="Verdana" w:hAnsi="Verdana" w:cs="Arial"/>
          <w:noProof/>
          <w:sz w:val="22"/>
          <w:szCs w:val="22"/>
        </w:rPr>
        <w:pict>
          <v:line id="_x0000_s1052" style="position:absolute;z-index:251646976" from="0,19.7pt" to="441pt,19.7pt"/>
        </w:pict>
      </w:r>
      <w:r w:rsidRPr="00DB1C74">
        <w:rPr>
          <w:rFonts w:ascii="Verdana" w:hAnsi="Verdana" w:cs="Arial"/>
          <w:noProof/>
          <w:sz w:val="22"/>
          <w:szCs w:val="22"/>
        </w:rPr>
        <w:pict>
          <v:line id="_x0000_s1051" style="position:absolute;z-index:251645952" from="0,37.7pt" to="441pt,37.7pt"/>
        </w:pict>
      </w:r>
    </w:p>
    <w:p w:rsidR="00C35E52" w:rsidRPr="00DB1C74" w:rsidRDefault="00C35E52" w:rsidP="00C35E52">
      <w:pPr>
        <w:ind w:left="360"/>
        <w:rPr>
          <w:rFonts w:ascii="Verdana" w:hAnsi="Verdana" w:cs="Arial"/>
          <w:sz w:val="22"/>
          <w:szCs w:val="22"/>
        </w:rPr>
      </w:pPr>
      <w:r w:rsidRPr="00DB1C74">
        <w:rPr>
          <w:rFonts w:ascii="Verdana" w:hAnsi="Verdana" w:cs="Arial"/>
          <w:noProof/>
          <w:sz w:val="22"/>
          <w:szCs w:val="22"/>
        </w:rPr>
        <w:pict>
          <v:line id="_x0000_s1053" style="position:absolute;left:0;text-align:left;z-index:251648000" from="0,41.9pt" to="441pt,41.9pt"/>
        </w:pict>
      </w:r>
    </w:p>
    <w:p w:rsidR="00C35E52" w:rsidRPr="00DB1C74" w:rsidRDefault="00C35E52" w:rsidP="00C35E52">
      <w:pPr>
        <w:ind w:left="360"/>
        <w:rPr>
          <w:rFonts w:ascii="Verdana" w:hAnsi="Verdana" w:cs="Arial"/>
          <w:sz w:val="22"/>
          <w:szCs w:val="22"/>
        </w:rPr>
      </w:pPr>
    </w:p>
    <w:p w:rsidR="00C35E52" w:rsidRPr="00DB1C74" w:rsidRDefault="00C35E52" w:rsidP="00C35E52">
      <w:pPr>
        <w:ind w:left="360"/>
        <w:rPr>
          <w:rFonts w:ascii="Verdana" w:hAnsi="Verdana" w:cs="Arial"/>
          <w:sz w:val="22"/>
          <w:szCs w:val="22"/>
        </w:rPr>
      </w:pPr>
    </w:p>
    <w:p w:rsidR="00C35E52" w:rsidRPr="00DB1C74" w:rsidRDefault="00C35E52" w:rsidP="00C35E52">
      <w:pPr>
        <w:spacing w:line="480" w:lineRule="auto"/>
        <w:rPr>
          <w:rFonts w:ascii="Verdana" w:hAnsi="Verdana" w:cs="Arial"/>
          <w:b/>
          <w:sz w:val="22"/>
          <w:szCs w:val="22"/>
        </w:rPr>
      </w:pPr>
    </w:p>
    <w:p w:rsidR="00C35E52" w:rsidRPr="00DB1C74" w:rsidRDefault="00C35E52" w:rsidP="00C35E52">
      <w:pPr>
        <w:numPr>
          <w:ilvl w:val="0"/>
          <w:numId w:val="23"/>
        </w:numPr>
        <w:rPr>
          <w:rFonts w:ascii="Verdana" w:hAnsi="Verdana" w:cs="Arial"/>
          <w:i/>
          <w:sz w:val="22"/>
          <w:szCs w:val="22"/>
        </w:rPr>
      </w:pPr>
      <w:r w:rsidRPr="00DB1C74">
        <w:rPr>
          <w:rFonts w:ascii="Verdana" w:hAnsi="Verdana" w:cs="Arial"/>
          <w:b/>
          <w:sz w:val="22"/>
          <w:szCs w:val="22"/>
        </w:rPr>
        <w:t>Employers have a “Duty of Care” to provide a safe workplace</w:t>
      </w:r>
      <w:r w:rsidRPr="00DB1C74">
        <w:rPr>
          <w:rFonts w:ascii="Verdana" w:hAnsi="Verdana" w:cs="Arial"/>
          <w:sz w:val="22"/>
          <w:szCs w:val="22"/>
        </w:rPr>
        <w:t xml:space="preserve">. </w:t>
      </w:r>
      <w:r w:rsidRPr="00DB1C74">
        <w:rPr>
          <w:rFonts w:ascii="Verdana" w:hAnsi="Verdana" w:cs="Arial"/>
          <w:i/>
          <w:sz w:val="22"/>
          <w:szCs w:val="22"/>
        </w:rPr>
        <w:t>(Circle one).</w:t>
      </w:r>
    </w:p>
    <w:p w:rsidR="00C35E52" w:rsidRPr="00DB1C74" w:rsidRDefault="00C35E52" w:rsidP="00C35E52">
      <w:pPr>
        <w:rPr>
          <w:rFonts w:ascii="Verdana" w:hAnsi="Verdana" w:cs="Arial"/>
          <w:sz w:val="22"/>
          <w:szCs w:val="22"/>
        </w:rPr>
      </w:pPr>
    </w:p>
    <w:p w:rsidR="00C35E52" w:rsidRPr="00DB1C74" w:rsidRDefault="00C35E52" w:rsidP="00C35E52">
      <w:pPr>
        <w:rPr>
          <w:rFonts w:ascii="Verdana" w:hAnsi="Verdana" w:cs="Arial"/>
          <w:sz w:val="22"/>
          <w:szCs w:val="22"/>
        </w:rPr>
      </w:pPr>
      <w:r w:rsidRPr="00DB1C74">
        <w:rPr>
          <w:rFonts w:ascii="Verdana" w:hAnsi="Verdana" w:cs="Arial"/>
          <w:sz w:val="22"/>
          <w:szCs w:val="22"/>
        </w:rPr>
        <w:tab/>
      </w:r>
      <w:r w:rsidRPr="00DB1C74">
        <w:rPr>
          <w:rFonts w:ascii="Verdana" w:hAnsi="Verdana" w:cs="Arial"/>
          <w:sz w:val="22"/>
          <w:szCs w:val="22"/>
        </w:rPr>
        <w:tab/>
      </w:r>
      <w:r w:rsidRPr="00DB1C74">
        <w:rPr>
          <w:rFonts w:ascii="Verdana" w:hAnsi="Verdana" w:cs="Arial"/>
          <w:sz w:val="22"/>
          <w:szCs w:val="22"/>
        </w:rPr>
        <w:tab/>
      </w:r>
      <w:r w:rsidRPr="00DB1C74">
        <w:rPr>
          <w:rFonts w:ascii="Verdana" w:hAnsi="Verdana" w:cs="Arial"/>
          <w:sz w:val="22"/>
          <w:szCs w:val="22"/>
        </w:rPr>
        <w:tab/>
        <w:t>TRUE</w:t>
      </w:r>
      <w:r w:rsidRPr="00DB1C74">
        <w:rPr>
          <w:rFonts w:ascii="Verdana" w:hAnsi="Verdana" w:cs="Arial"/>
          <w:sz w:val="22"/>
          <w:szCs w:val="22"/>
        </w:rPr>
        <w:tab/>
      </w:r>
      <w:r w:rsidRPr="00DB1C74">
        <w:rPr>
          <w:rFonts w:ascii="Verdana" w:hAnsi="Verdana" w:cs="Arial"/>
          <w:sz w:val="22"/>
          <w:szCs w:val="22"/>
        </w:rPr>
        <w:tab/>
      </w:r>
      <w:r w:rsidRPr="00DB1C74">
        <w:rPr>
          <w:rFonts w:ascii="Verdana" w:hAnsi="Verdana" w:cs="Arial"/>
          <w:sz w:val="22"/>
          <w:szCs w:val="22"/>
        </w:rPr>
        <w:tab/>
        <w:t>FALSE</w:t>
      </w:r>
    </w:p>
    <w:p w:rsidR="00C35E52" w:rsidRPr="00DB1C74" w:rsidRDefault="00C35E52" w:rsidP="00C35E52">
      <w:pPr>
        <w:rPr>
          <w:rFonts w:ascii="Verdana" w:hAnsi="Verdana" w:cs="Arial"/>
          <w:sz w:val="22"/>
          <w:szCs w:val="22"/>
        </w:rPr>
      </w:pPr>
    </w:p>
    <w:p w:rsidR="00C35E52" w:rsidRPr="00DB1C74" w:rsidRDefault="00C35E52" w:rsidP="00C35E52">
      <w:pPr>
        <w:rPr>
          <w:rFonts w:ascii="Verdana" w:hAnsi="Verdana" w:cs="Arial"/>
          <w:sz w:val="22"/>
          <w:szCs w:val="22"/>
        </w:rPr>
      </w:pPr>
    </w:p>
    <w:p w:rsidR="00C35E52" w:rsidRPr="00DB1C74" w:rsidRDefault="00C35E52" w:rsidP="00C35E52">
      <w:pPr>
        <w:numPr>
          <w:ilvl w:val="0"/>
          <w:numId w:val="23"/>
        </w:numPr>
        <w:rPr>
          <w:rFonts w:ascii="Verdana" w:hAnsi="Verdana" w:cs="Arial"/>
          <w:b/>
          <w:sz w:val="22"/>
          <w:szCs w:val="22"/>
        </w:rPr>
      </w:pPr>
      <w:r w:rsidRPr="00DB1C74">
        <w:rPr>
          <w:rFonts w:ascii="Verdana" w:hAnsi="Verdana" w:cs="Arial"/>
          <w:b/>
          <w:sz w:val="22"/>
          <w:szCs w:val="22"/>
        </w:rPr>
        <w:t xml:space="preserve">List </w:t>
      </w:r>
      <w:r w:rsidRPr="00DB1C74">
        <w:rPr>
          <w:rFonts w:ascii="Verdana" w:hAnsi="Verdana" w:cs="Arial"/>
          <w:b/>
          <w:sz w:val="22"/>
          <w:szCs w:val="22"/>
          <w:u w:val="single"/>
        </w:rPr>
        <w:t>THREE</w:t>
      </w:r>
      <w:r w:rsidRPr="00DB1C74">
        <w:rPr>
          <w:rFonts w:ascii="Verdana" w:hAnsi="Verdana" w:cs="Arial"/>
          <w:b/>
          <w:sz w:val="22"/>
          <w:szCs w:val="22"/>
        </w:rPr>
        <w:t xml:space="preserve"> responsibilities of an employer.</w:t>
      </w:r>
    </w:p>
    <w:p w:rsidR="00C35E52" w:rsidRPr="00DB1C74" w:rsidRDefault="00C35E52" w:rsidP="00C35E52">
      <w:pPr>
        <w:rPr>
          <w:rFonts w:ascii="Verdana" w:hAnsi="Verdana" w:cs="Arial"/>
          <w:sz w:val="22"/>
          <w:szCs w:val="22"/>
        </w:rPr>
      </w:pPr>
    </w:p>
    <w:p w:rsidR="00C35E52" w:rsidRPr="00DB1C74" w:rsidRDefault="00C35E52" w:rsidP="00C35E52">
      <w:pPr>
        <w:rPr>
          <w:rFonts w:ascii="Verdana" w:hAnsi="Verdana" w:cs="Arial"/>
          <w:sz w:val="22"/>
          <w:szCs w:val="22"/>
        </w:rPr>
      </w:pPr>
    </w:p>
    <w:p w:rsidR="00C35E52" w:rsidRPr="00DB1C74" w:rsidRDefault="00C35E52" w:rsidP="00C35E52">
      <w:pPr>
        <w:rPr>
          <w:rFonts w:ascii="Verdana" w:hAnsi="Verdana" w:cs="Arial"/>
          <w:sz w:val="22"/>
          <w:szCs w:val="22"/>
        </w:rPr>
      </w:pPr>
      <w:r w:rsidRPr="00DB1C74">
        <w:rPr>
          <w:rFonts w:ascii="Verdana" w:hAnsi="Verdana" w:cs="Arial"/>
          <w:noProof/>
          <w:sz w:val="22"/>
          <w:szCs w:val="22"/>
        </w:rPr>
        <w:pict>
          <v:line id="_x0000_s1058" style="position:absolute;z-index:251653120" from="0,1.1pt" to="441pt,1.1pt"/>
        </w:pict>
      </w:r>
      <w:r w:rsidRPr="00DB1C74">
        <w:rPr>
          <w:rFonts w:ascii="Verdana" w:hAnsi="Verdana" w:cs="Arial"/>
          <w:sz w:val="22"/>
          <w:szCs w:val="22"/>
        </w:rPr>
        <w:t xml:space="preserve"> </w:t>
      </w:r>
    </w:p>
    <w:p w:rsidR="00C35E52" w:rsidRPr="00DB1C74" w:rsidRDefault="00C35E52" w:rsidP="00C35E52">
      <w:pPr>
        <w:rPr>
          <w:rFonts w:ascii="Verdana" w:hAnsi="Verdana" w:cs="Arial"/>
          <w:sz w:val="22"/>
          <w:szCs w:val="22"/>
        </w:rPr>
      </w:pPr>
    </w:p>
    <w:p w:rsidR="00C35E52" w:rsidRPr="00DB1C74" w:rsidRDefault="00C35E52" w:rsidP="00C35E52">
      <w:pPr>
        <w:rPr>
          <w:rFonts w:ascii="Verdana" w:hAnsi="Verdana" w:cs="Arial"/>
          <w:sz w:val="22"/>
          <w:szCs w:val="22"/>
        </w:rPr>
      </w:pPr>
      <w:r w:rsidRPr="00DB1C74">
        <w:rPr>
          <w:rFonts w:ascii="Verdana" w:hAnsi="Verdana" w:cs="Arial"/>
          <w:noProof/>
          <w:sz w:val="22"/>
          <w:szCs w:val="22"/>
        </w:rPr>
        <w:pict>
          <v:line id="_x0000_s1059" style="position:absolute;z-index:251654144" from="0,.1pt" to="441pt,.1pt"/>
        </w:pict>
      </w:r>
    </w:p>
    <w:p w:rsidR="00C35E52" w:rsidRPr="00DB1C74" w:rsidRDefault="00C35E52" w:rsidP="00C35E52">
      <w:pPr>
        <w:rPr>
          <w:rFonts w:ascii="Verdana" w:hAnsi="Verdana" w:cs="Arial"/>
          <w:sz w:val="22"/>
          <w:szCs w:val="22"/>
        </w:rPr>
      </w:pPr>
      <w:r w:rsidRPr="00DB1C74">
        <w:rPr>
          <w:rFonts w:ascii="Verdana" w:hAnsi="Verdana" w:cs="Arial"/>
          <w:sz w:val="22"/>
          <w:szCs w:val="22"/>
        </w:rPr>
        <w:t>__________________________________________________________</w:t>
      </w:r>
    </w:p>
    <w:p w:rsidR="00C35E52" w:rsidRPr="00DB1C74" w:rsidRDefault="00C35E52" w:rsidP="00C35E52">
      <w:pPr>
        <w:rPr>
          <w:rFonts w:ascii="Verdana" w:hAnsi="Verdana" w:cs="Arial"/>
          <w:sz w:val="22"/>
          <w:szCs w:val="22"/>
        </w:rPr>
      </w:pPr>
    </w:p>
    <w:p w:rsidR="00C35E52" w:rsidRPr="00DB1C74" w:rsidRDefault="00C35E52" w:rsidP="00C35E52">
      <w:pPr>
        <w:numPr>
          <w:ilvl w:val="0"/>
          <w:numId w:val="23"/>
        </w:numPr>
        <w:rPr>
          <w:rFonts w:ascii="Verdana" w:hAnsi="Verdana" w:cs="Arial"/>
          <w:b/>
          <w:sz w:val="22"/>
          <w:szCs w:val="22"/>
        </w:rPr>
      </w:pPr>
      <w:r w:rsidRPr="00DB1C74">
        <w:rPr>
          <w:rFonts w:ascii="Verdana" w:hAnsi="Verdana" w:cs="Arial"/>
          <w:b/>
          <w:sz w:val="22"/>
          <w:szCs w:val="22"/>
        </w:rPr>
        <w:t xml:space="preserve">List </w:t>
      </w:r>
      <w:r w:rsidRPr="00DB1C74">
        <w:rPr>
          <w:rFonts w:ascii="Verdana" w:hAnsi="Verdana" w:cs="Arial"/>
          <w:b/>
          <w:sz w:val="22"/>
          <w:szCs w:val="22"/>
          <w:u w:val="single"/>
        </w:rPr>
        <w:t>THREE</w:t>
      </w:r>
      <w:r w:rsidRPr="00DB1C74">
        <w:rPr>
          <w:rFonts w:ascii="Verdana" w:hAnsi="Verdana" w:cs="Arial"/>
          <w:b/>
          <w:sz w:val="22"/>
          <w:szCs w:val="22"/>
        </w:rPr>
        <w:t xml:space="preserve"> responsibilities of an employee.</w:t>
      </w:r>
    </w:p>
    <w:p w:rsidR="00C35E52" w:rsidRPr="00DB1C74" w:rsidRDefault="00C35E52" w:rsidP="00C35E52">
      <w:pPr>
        <w:rPr>
          <w:rFonts w:ascii="Verdana" w:hAnsi="Verdana" w:cs="Arial"/>
          <w:sz w:val="22"/>
          <w:szCs w:val="22"/>
        </w:rPr>
      </w:pPr>
    </w:p>
    <w:p w:rsidR="00C35E52" w:rsidRPr="00DB1C74" w:rsidRDefault="00C35E52" w:rsidP="00C35E52">
      <w:pPr>
        <w:rPr>
          <w:rFonts w:ascii="Verdana" w:hAnsi="Verdana" w:cs="Arial"/>
          <w:sz w:val="22"/>
          <w:szCs w:val="22"/>
        </w:rPr>
      </w:pPr>
      <w:r w:rsidRPr="00DB1C74">
        <w:rPr>
          <w:rFonts w:ascii="Verdana" w:hAnsi="Verdana" w:cs="Arial"/>
          <w:noProof/>
          <w:sz w:val="22"/>
          <w:szCs w:val="22"/>
        </w:rPr>
        <w:pict>
          <v:line id="_x0000_s1060" style="position:absolute;z-index:251655168" from="0,3.5pt" to="441pt,3.5pt"/>
        </w:pict>
      </w:r>
    </w:p>
    <w:p w:rsidR="00C35E52" w:rsidRPr="00DB1C74" w:rsidRDefault="00C35E52" w:rsidP="00C35E52">
      <w:pPr>
        <w:rPr>
          <w:rFonts w:ascii="Verdana" w:hAnsi="Verdana" w:cs="Arial"/>
          <w:sz w:val="22"/>
          <w:szCs w:val="22"/>
        </w:rPr>
      </w:pPr>
    </w:p>
    <w:p w:rsidR="00C35E52" w:rsidRPr="00DB1C74" w:rsidRDefault="00C35E52" w:rsidP="00C35E52">
      <w:pPr>
        <w:rPr>
          <w:rFonts w:ascii="Verdana" w:hAnsi="Verdana" w:cs="Arial"/>
          <w:sz w:val="22"/>
          <w:szCs w:val="22"/>
        </w:rPr>
      </w:pPr>
      <w:r w:rsidRPr="00DB1C74">
        <w:rPr>
          <w:rFonts w:ascii="Verdana" w:hAnsi="Verdana" w:cs="Arial"/>
          <w:noProof/>
          <w:sz w:val="22"/>
          <w:szCs w:val="22"/>
        </w:rPr>
        <w:pict>
          <v:line id="_x0000_s1062" style="position:absolute;z-index:251657216" from="0,.45pt" to="441pt,.45pt"/>
        </w:pict>
      </w:r>
    </w:p>
    <w:p w:rsidR="00C35E52" w:rsidRPr="00DB1C74" w:rsidRDefault="00C35E52" w:rsidP="00C35E52">
      <w:pPr>
        <w:rPr>
          <w:rFonts w:ascii="Verdana" w:hAnsi="Verdana" w:cs="Arial"/>
          <w:sz w:val="22"/>
          <w:szCs w:val="22"/>
        </w:rPr>
      </w:pPr>
      <w:r w:rsidRPr="00DB1C74">
        <w:rPr>
          <w:rFonts w:ascii="Verdana" w:hAnsi="Verdana" w:cs="Arial"/>
          <w:noProof/>
          <w:sz w:val="22"/>
          <w:szCs w:val="22"/>
        </w:rPr>
        <w:pict>
          <v:line id="_x0000_s1061" style="position:absolute;z-index:251656192" from="0,10.65pt" to="441pt,10.65pt"/>
        </w:pict>
      </w:r>
    </w:p>
    <w:p w:rsidR="00C35E52" w:rsidRPr="00DB1C74" w:rsidRDefault="00C35E52" w:rsidP="00C35E52">
      <w:pPr>
        <w:rPr>
          <w:rFonts w:ascii="Verdana" w:hAnsi="Verdana" w:cs="Arial"/>
          <w:sz w:val="22"/>
          <w:szCs w:val="22"/>
        </w:rPr>
      </w:pPr>
    </w:p>
    <w:p w:rsidR="00C35E52" w:rsidRPr="00DB1C74" w:rsidRDefault="00C35E52" w:rsidP="00C35E52">
      <w:pPr>
        <w:numPr>
          <w:ilvl w:val="0"/>
          <w:numId w:val="23"/>
        </w:numPr>
        <w:rPr>
          <w:rFonts w:ascii="Verdana" w:hAnsi="Verdana" w:cs="Arial"/>
          <w:b/>
          <w:sz w:val="22"/>
          <w:szCs w:val="22"/>
        </w:rPr>
      </w:pPr>
      <w:r w:rsidRPr="00DB1C74">
        <w:rPr>
          <w:rFonts w:ascii="Verdana" w:hAnsi="Verdana" w:cs="Arial"/>
          <w:b/>
          <w:sz w:val="22"/>
          <w:szCs w:val="22"/>
        </w:rPr>
        <w:t>The WorkCover Authority of NSW promotes workplace health and safety, and provides a worker's compensation system for the employers and workers of NSW.</w:t>
      </w:r>
      <w:r w:rsidRPr="00DB1C74">
        <w:rPr>
          <w:rFonts w:ascii="Verdana" w:hAnsi="Verdana" w:cs="Arial"/>
          <w:i/>
          <w:sz w:val="22"/>
          <w:szCs w:val="22"/>
        </w:rPr>
        <w:t xml:space="preserve">  (Circle one).</w:t>
      </w:r>
      <w:r w:rsidRPr="00DB1C74">
        <w:rPr>
          <w:rFonts w:ascii="Verdana" w:hAnsi="Verdana" w:cs="Arial"/>
          <w:b/>
          <w:sz w:val="22"/>
          <w:szCs w:val="22"/>
        </w:rPr>
        <w:t xml:space="preserve"> </w:t>
      </w:r>
    </w:p>
    <w:p w:rsidR="00C35E52" w:rsidRPr="00DB1C74" w:rsidRDefault="00C35E52" w:rsidP="00C35E52">
      <w:pPr>
        <w:rPr>
          <w:rFonts w:ascii="Verdana" w:hAnsi="Verdana" w:cs="Arial"/>
          <w:sz w:val="22"/>
          <w:szCs w:val="22"/>
        </w:rPr>
      </w:pPr>
    </w:p>
    <w:p w:rsidR="00C35E52" w:rsidRPr="00977E6C" w:rsidRDefault="00C35E52" w:rsidP="00C35E52">
      <w:pPr>
        <w:rPr>
          <w:rFonts w:ascii="Verdana" w:hAnsi="Verdana" w:cs="Arial"/>
          <w:sz w:val="22"/>
          <w:szCs w:val="22"/>
        </w:rPr>
      </w:pPr>
      <w:r w:rsidRPr="00DB1C74">
        <w:rPr>
          <w:rFonts w:ascii="Verdana" w:hAnsi="Verdana" w:cs="Arial"/>
          <w:sz w:val="22"/>
          <w:szCs w:val="22"/>
        </w:rPr>
        <w:tab/>
      </w:r>
      <w:r w:rsidRPr="00DB1C74">
        <w:rPr>
          <w:rFonts w:ascii="Verdana" w:hAnsi="Verdana" w:cs="Arial"/>
          <w:sz w:val="22"/>
          <w:szCs w:val="22"/>
        </w:rPr>
        <w:tab/>
      </w:r>
      <w:r w:rsidRPr="00DB1C74">
        <w:rPr>
          <w:rFonts w:ascii="Verdana" w:hAnsi="Verdana" w:cs="Arial"/>
          <w:sz w:val="22"/>
          <w:szCs w:val="22"/>
        </w:rPr>
        <w:tab/>
      </w:r>
      <w:r w:rsidRPr="00DB1C74">
        <w:rPr>
          <w:rFonts w:ascii="Verdana" w:hAnsi="Verdana" w:cs="Arial"/>
          <w:sz w:val="22"/>
          <w:szCs w:val="22"/>
        </w:rPr>
        <w:tab/>
        <w:t>TRUE</w:t>
      </w:r>
      <w:r w:rsidRPr="00DB1C74">
        <w:rPr>
          <w:rFonts w:ascii="Verdana" w:hAnsi="Verdana" w:cs="Arial"/>
          <w:sz w:val="22"/>
          <w:szCs w:val="22"/>
        </w:rPr>
        <w:tab/>
      </w:r>
      <w:r w:rsidRPr="00DB1C74">
        <w:rPr>
          <w:rFonts w:ascii="Verdana" w:hAnsi="Verdana" w:cs="Arial"/>
          <w:sz w:val="22"/>
          <w:szCs w:val="22"/>
        </w:rPr>
        <w:tab/>
      </w:r>
      <w:r w:rsidRPr="00DB1C74">
        <w:rPr>
          <w:rFonts w:ascii="Verdana" w:hAnsi="Verdana" w:cs="Arial"/>
          <w:sz w:val="22"/>
          <w:szCs w:val="22"/>
        </w:rPr>
        <w:tab/>
        <w:t>FALSE</w:t>
      </w:r>
    </w:p>
    <w:p w:rsidR="00B055AF" w:rsidRDefault="00B055AF" w:rsidP="00B055AF"/>
    <w:p w:rsidR="00C41586" w:rsidRDefault="00B055AF">
      <w:pPr>
        <w:rPr>
          <w:rFonts w:ascii="Arial" w:hAnsi="Arial" w:cs="Arial"/>
          <w:sz w:val="22"/>
          <w:szCs w:val="22"/>
          <w:lang w:val="en-US"/>
        </w:rPr>
      </w:pPr>
      <w:r>
        <w:rPr>
          <w:rFonts w:ascii="Arial" w:hAnsi="Arial" w:cs="Arial"/>
          <w:sz w:val="22"/>
          <w:szCs w:val="22"/>
          <w:lang w:val="en-US"/>
        </w:rPr>
        <w:br w:type="page"/>
      </w:r>
    </w:p>
    <w:p w:rsidR="00C41586" w:rsidRDefault="00914AAA">
      <w:pPr>
        <w:rPr>
          <w:rFonts w:ascii="Arial" w:hAnsi="Arial" w:cs="Arial"/>
          <w:sz w:val="22"/>
          <w:szCs w:val="22"/>
        </w:rPr>
      </w:pPr>
      <w:r>
        <w:rPr>
          <w:noProof/>
          <w:lang w:val="en-AU" w:eastAsia="en-AU"/>
        </w:rPr>
        <w:drawing>
          <wp:anchor distT="0" distB="0" distL="114300" distR="114300" simplePos="0" relativeHeight="251643904" behindDoc="1" locked="0" layoutInCell="1" allowOverlap="1">
            <wp:simplePos x="0" y="0"/>
            <wp:positionH relativeFrom="column">
              <wp:posOffset>4686300</wp:posOffset>
            </wp:positionH>
            <wp:positionV relativeFrom="paragraph">
              <wp:posOffset>0</wp:posOffset>
            </wp:positionV>
            <wp:extent cx="1600200" cy="555625"/>
            <wp:effectExtent l="19050" t="0" r="0" b="0"/>
            <wp:wrapTight wrapText="bothSides">
              <wp:wrapPolygon edited="0">
                <wp:start x="-257" y="0"/>
                <wp:lineTo x="-257" y="20736"/>
                <wp:lineTo x="21600" y="20736"/>
                <wp:lineTo x="21600" y="0"/>
                <wp:lineTo x="-257" y="0"/>
              </wp:wrapPolygon>
            </wp:wrapTight>
            <wp:docPr id="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1600200" cy="555625"/>
                    </a:xfrm>
                    <a:prstGeom prst="rect">
                      <a:avLst/>
                    </a:prstGeom>
                    <a:noFill/>
                    <a:ln w="9525">
                      <a:noFill/>
                      <a:miter lim="800000"/>
                      <a:headEnd/>
                      <a:tailEnd/>
                    </a:ln>
                  </pic:spPr>
                </pic:pic>
              </a:graphicData>
            </a:graphic>
          </wp:anchor>
        </w:drawing>
      </w:r>
    </w:p>
    <w:p w:rsidR="00C41586" w:rsidRDefault="00C41586">
      <w:pPr>
        <w:rPr>
          <w:rFonts w:ascii="Arial" w:hAnsi="Arial" w:cs="Arial"/>
          <w:b/>
          <w:sz w:val="32"/>
          <w:szCs w:val="32"/>
        </w:rPr>
      </w:pPr>
      <w:r>
        <w:rPr>
          <w:rFonts w:ascii="Arial" w:hAnsi="Arial" w:cs="Arial"/>
          <w:b/>
          <w:sz w:val="32"/>
          <w:szCs w:val="32"/>
        </w:rPr>
        <w:t xml:space="preserve">Student Self Reflection  </w:t>
      </w:r>
    </w:p>
    <w:p w:rsidR="00C41586" w:rsidRDefault="00C41586">
      <w:pPr>
        <w:rPr>
          <w:rFonts w:ascii="Arial" w:hAnsi="Arial" w:cs="Arial"/>
          <w:sz w:val="22"/>
          <w:szCs w:val="22"/>
        </w:rPr>
      </w:pPr>
    </w:p>
    <w:p w:rsidR="00C41586" w:rsidRDefault="00C41586">
      <w:pPr>
        <w:rPr>
          <w:rFonts w:ascii="Arial" w:hAnsi="Arial" w:cs="Arial"/>
          <w:sz w:val="22"/>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6840"/>
      </w:tblGrid>
      <w:tr w:rsidR="00C41586">
        <w:trPr>
          <w:cantSplit/>
          <w:trHeight w:val="380"/>
        </w:trPr>
        <w:tc>
          <w:tcPr>
            <w:tcW w:w="2520" w:type="dxa"/>
            <w:tcBorders>
              <w:top w:val="single" w:sz="12" w:space="0" w:color="auto"/>
              <w:left w:val="single" w:sz="12" w:space="0" w:color="auto"/>
              <w:bottom w:val="single" w:sz="4" w:space="0" w:color="auto"/>
            </w:tcBorders>
            <w:shd w:val="pct15" w:color="auto" w:fill="FFFFFF"/>
          </w:tcPr>
          <w:p w:rsidR="00C41586" w:rsidRDefault="00C41586">
            <w:pPr>
              <w:spacing w:before="120" w:after="60"/>
              <w:rPr>
                <w:rFonts w:ascii="Arial" w:hAnsi="Arial" w:cs="Arial"/>
                <w:b/>
                <w:sz w:val="22"/>
                <w:szCs w:val="22"/>
              </w:rPr>
            </w:pPr>
            <w:r>
              <w:rPr>
                <w:rFonts w:ascii="Arial" w:hAnsi="Arial" w:cs="Arial"/>
                <w:b/>
                <w:sz w:val="22"/>
                <w:szCs w:val="22"/>
              </w:rPr>
              <w:br w:type="page"/>
            </w:r>
            <w:r>
              <w:rPr>
                <w:rFonts w:ascii="Arial" w:hAnsi="Arial" w:cs="Arial"/>
                <w:b/>
                <w:sz w:val="22"/>
                <w:szCs w:val="22"/>
              </w:rPr>
              <w:br w:type="page"/>
            </w:r>
            <w:r>
              <w:rPr>
                <w:rFonts w:ascii="Arial" w:hAnsi="Arial" w:cs="Arial"/>
                <w:b/>
                <w:sz w:val="22"/>
                <w:szCs w:val="22"/>
              </w:rPr>
              <w:br w:type="page"/>
              <w:t>Candidate name:</w:t>
            </w:r>
          </w:p>
        </w:tc>
        <w:tc>
          <w:tcPr>
            <w:tcW w:w="6840" w:type="dxa"/>
            <w:tcBorders>
              <w:top w:val="single" w:sz="12" w:space="0" w:color="auto"/>
              <w:bottom w:val="single" w:sz="2" w:space="0" w:color="auto"/>
            </w:tcBorders>
          </w:tcPr>
          <w:p w:rsidR="00C41586" w:rsidRDefault="00C41586">
            <w:pPr>
              <w:spacing w:before="120" w:after="60"/>
              <w:rPr>
                <w:rFonts w:ascii="Arial" w:hAnsi="Arial" w:cs="Arial"/>
                <w:b/>
                <w:sz w:val="22"/>
                <w:szCs w:val="22"/>
              </w:rPr>
            </w:pPr>
          </w:p>
        </w:tc>
      </w:tr>
      <w:tr w:rsidR="00C41586">
        <w:trPr>
          <w:cantSplit/>
          <w:trHeight w:val="380"/>
        </w:trPr>
        <w:tc>
          <w:tcPr>
            <w:tcW w:w="2520" w:type="dxa"/>
            <w:tcBorders>
              <w:left w:val="single" w:sz="12" w:space="0" w:color="auto"/>
              <w:right w:val="single" w:sz="2" w:space="0" w:color="auto"/>
            </w:tcBorders>
            <w:shd w:val="pct15" w:color="auto" w:fill="FFFFFF"/>
          </w:tcPr>
          <w:p w:rsidR="00C41586" w:rsidRDefault="00C41586">
            <w:pPr>
              <w:spacing w:before="120" w:after="60"/>
              <w:rPr>
                <w:rFonts w:ascii="Arial" w:hAnsi="Arial" w:cs="Arial"/>
                <w:b/>
                <w:sz w:val="22"/>
                <w:szCs w:val="22"/>
              </w:rPr>
            </w:pPr>
            <w:r>
              <w:rPr>
                <w:rFonts w:ascii="Arial" w:hAnsi="Arial" w:cs="Arial"/>
                <w:b/>
                <w:sz w:val="22"/>
                <w:szCs w:val="22"/>
              </w:rPr>
              <w:t>Unit:</w:t>
            </w:r>
          </w:p>
        </w:tc>
        <w:tc>
          <w:tcPr>
            <w:tcW w:w="6840" w:type="dxa"/>
            <w:tcBorders>
              <w:top w:val="single" w:sz="2" w:space="0" w:color="auto"/>
              <w:left w:val="single" w:sz="2" w:space="0" w:color="auto"/>
              <w:bottom w:val="single" w:sz="2" w:space="0" w:color="auto"/>
              <w:right w:val="single" w:sz="2" w:space="0" w:color="auto"/>
            </w:tcBorders>
            <w:vAlign w:val="center"/>
          </w:tcPr>
          <w:p w:rsidR="00C41586" w:rsidRDefault="00B055AF">
            <w:pPr>
              <w:spacing w:before="60" w:after="60"/>
              <w:jc w:val="both"/>
              <w:rPr>
                <w:rFonts w:ascii="Arial" w:hAnsi="Arial" w:cs="Arial"/>
                <w:sz w:val="22"/>
                <w:szCs w:val="22"/>
              </w:rPr>
            </w:pPr>
            <w:r>
              <w:rPr>
                <w:rFonts w:ascii="Arial" w:hAnsi="Arial" w:cs="Arial"/>
                <w:sz w:val="22"/>
                <w:szCs w:val="22"/>
              </w:rPr>
              <w:t>Theme 3; Work Smarter Not Harder</w:t>
            </w:r>
          </w:p>
        </w:tc>
      </w:tr>
      <w:tr w:rsidR="00C41586">
        <w:trPr>
          <w:cantSplit/>
          <w:trHeight w:val="380"/>
        </w:trPr>
        <w:tc>
          <w:tcPr>
            <w:tcW w:w="2520" w:type="dxa"/>
            <w:tcBorders>
              <w:left w:val="single" w:sz="12" w:space="0" w:color="auto"/>
              <w:bottom w:val="single" w:sz="4" w:space="0" w:color="auto"/>
              <w:right w:val="single" w:sz="2" w:space="0" w:color="auto"/>
            </w:tcBorders>
            <w:shd w:val="pct15" w:color="auto" w:fill="FFFFFF"/>
          </w:tcPr>
          <w:p w:rsidR="00C41586" w:rsidRDefault="00C41586">
            <w:pPr>
              <w:spacing w:before="120" w:after="60"/>
              <w:rPr>
                <w:rFonts w:ascii="Arial" w:hAnsi="Arial" w:cs="Arial"/>
                <w:b/>
                <w:sz w:val="22"/>
                <w:szCs w:val="22"/>
              </w:rPr>
            </w:pPr>
            <w:r>
              <w:rPr>
                <w:rFonts w:ascii="Arial" w:hAnsi="Arial" w:cs="Arial"/>
                <w:b/>
                <w:sz w:val="22"/>
                <w:szCs w:val="22"/>
                <w:lang w:val="en-US"/>
              </w:rPr>
              <w:t>Assessor / Teacher:</w:t>
            </w:r>
          </w:p>
        </w:tc>
        <w:tc>
          <w:tcPr>
            <w:tcW w:w="6840" w:type="dxa"/>
            <w:tcBorders>
              <w:top w:val="single" w:sz="2" w:space="0" w:color="auto"/>
              <w:left w:val="single" w:sz="2" w:space="0" w:color="auto"/>
              <w:bottom w:val="single" w:sz="2" w:space="0" w:color="auto"/>
              <w:right w:val="single" w:sz="2" w:space="0" w:color="auto"/>
            </w:tcBorders>
            <w:vAlign w:val="center"/>
          </w:tcPr>
          <w:p w:rsidR="00C41586" w:rsidRDefault="00C41586">
            <w:pPr>
              <w:spacing w:before="60" w:after="60"/>
              <w:jc w:val="both"/>
              <w:rPr>
                <w:rFonts w:ascii="Arial" w:hAnsi="Arial" w:cs="Arial"/>
                <w:sz w:val="22"/>
                <w:szCs w:val="22"/>
              </w:rPr>
            </w:pPr>
          </w:p>
        </w:tc>
      </w:tr>
    </w:tbl>
    <w:p w:rsidR="00C41586" w:rsidRDefault="00C41586">
      <w:pPr>
        <w:rPr>
          <w:rFonts w:ascii="Arial" w:hAnsi="Arial" w:cs="Arial"/>
          <w:sz w:val="22"/>
          <w:szCs w:val="22"/>
        </w:rPr>
      </w:pPr>
    </w:p>
    <w:tbl>
      <w:tblPr>
        <w:tblW w:w="9360" w:type="dxa"/>
        <w:tblInd w:w="108" w:type="dxa"/>
        <w:tblBorders>
          <w:top w:val="single" w:sz="12" w:space="0" w:color="auto"/>
          <w:left w:val="single" w:sz="12" w:space="0" w:color="auto"/>
          <w:bottom w:val="dotted" w:sz="4" w:space="0" w:color="auto"/>
          <w:right w:val="single" w:sz="4" w:space="0" w:color="auto"/>
          <w:insideH w:val="single" w:sz="4" w:space="0" w:color="auto"/>
          <w:insideV w:val="single" w:sz="4" w:space="0" w:color="auto"/>
        </w:tblBorders>
        <w:tblLayout w:type="fixed"/>
        <w:tblLook w:val="0000"/>
      </w:tblPr>
      <w:tblGrid>
        <w:gridCol w:w="8280"/>
        <w:gridCol w:w="540"/>
        <w:gridCol w:w="540"/>
      </w:tblGrid>
      <w:tr w:rsidR="00B055AF" w:rsidTr="00B055AF">
        <w:trPr>
          <w:cantSplit/>
          <w:trHeight w:val="1167"/>
          <w:tblHeader/>
        </w:trPr>
        <w:tc>
          <w:tcPr>
            <w:tcW w:w="8280" w:type="dxa"/>
            <w:shd w:val="pct25" w:color="000000" w:fill="FFFFFF"/>
          </w:tcPr>
          <w:p w:rsidR="00B055AF" w:rsidRDefault="00B055AF">
            <w:pPr>
              <w:spacing w:before="20" w:afterLines="20"/>
              <w:ind w:left="340" w:hanging="340"/>
              <w:rPr>
                <w:rFonts w:ascii="Arial" w:hAnsi="Arial" w:cs="Arial"/>
                <w:b/>
                <w:sz w:val="20"/>
                <w:szCs w:val="20"/>
              </w:rPr>
            </w:pPr>
            <w:r>
              <w:rPr>
                <w:rFonts w:ascii="Arial" w:hAnsi="Arial" w:cs="Arial"/>
                <w:b/>
                <w:sz w:val="20"/>
                <w:szCs w:val="20"/>
              </w:rPr>
              <w:t>During the production of the OH &amp; S resources?</w:t>
            </w:r>
          </w:p>
          <w:p w:rsidR="00B055AF" w:rsidRDefault="00B055AF">
            <w:pPr>
              <w:spacing w:before="20" w:afterLines="20"/>
              <w:ind w:left="340" w:hanging="340"/>
              <w:rPr>
                <w:rFonts w:ascii="Arial" w:hAnsi="Arial" w:cs="Arial"/>
                <w:b/>
                <w:sz w:val="20"/>
                <w:szCs w:val="20"/>
              </w:rPr>
            </w:pPr>
            <w:r>
              <w:rPr>
                <w:rFonts w:ascii="Arial" w:hAnsi="Arial" w:cs="Arial"/>
                <w:i/>
                <w:sz w:val="20"/>
                <w:szCs w:val="20"/>
              </w:rPr>
              <w:t xml:space="preserve">(  insert a tick for ‘yes’, cross for ‘no’,  </w:t>
            </w:r>
          </w:p>
        </w:tc>
        <w:tc>
          <w:tcPr>
            <w:tcW w:w="540" w:type="dxa"/>
            <w:shd w:val="pct25" w:color="000000" w:fill="FFFFFF"/>
            <w:textDirection w:val="tbRl"/>
            <w:vAlign w:val="center"/>
          </w:tcPr>
          <w:p w:rsidR="00B055AF" w:rsidRDefault="00B055AF">
            <w:pPr>
              <w:spacing w:before="20" w:afterLines="20"/>
              <w:ind w:left="113" w:right="113"/>
              <w:jc w:val="center"/>
              <w:rPr>
                <w:rFonts w:ascii="Arial" w:hAnsi="Arial" w:cs="Arial"/>
                <w:b/>
                <w:sz w:val="20"/>
                <w:szCs w:val="20"/>
              </w:rPr>
            </w:pPr>
            <w:r>
              <w:rPr>
                <w:rFonts w:ascii="Arial" w:hAnsi="Arial" w:cs="Arial"/>
                <w:b/>
                <w:sz w:val="20"/>
                <w:szCs w:val="20"/>
              </w:rPr>
              <w:t>Student</w:t>
            </w:r>
          </w:p>
        </w:tc>
        <w:tc>
          <w:tcPr>
            <w:tcW w:w="540" w:type="dxa"/>
            <w:shd w:val="pct25" w:color="000000" w:fill="FFFFFF"/>
            <w:textDirection w:val="tbRl"/>
          </w:tcPr>
          <w:p w:rsidR="00B055AF" w:rsidRDefault="00B055AF">
            <w:pPr>
              <w:spacing w:before="20" w:afterLines="20"/>
              <w:ind w:left="113" w:right="113"/>
              <w:jc w:val="center"/>
              <w:rPr>
                <w:rFonts w:ascii="Arial" w:hAnsi="Arial" w:cs="Arial"/>
                <w:b/>
                <w:sz w:val="20"/>
                <w:szCs w:val="20"/>
              </w:rPr>
            </w:pPr>
            <w:r>
              <w:rPr>
                <w:rFonts w:ascii="Arial" w:hAnsi="Arial" w:cs="Arial"/>
                <w:b/>
                <w:sz w:val="20"/>
                <w:szCs w:val="20"/>
              </w:rPr>
              <w:t>Assessor</w:t>
            </w:r>
          </w:p>
        </w:tc>
      </w:tr>
      <w:tr w:rsidR="00B055AF" w:rsidTr="00B055AF">
        <w:tblPrEx>
          <w:tblBorders>
            <w:top w:val="single" w:sz="4" w:space="0" w:color="auto"/>
            <w:left w:val="single" w:sz="4" w:space="0" w:color="auto"/>
            <w:bottom w:val="single" w:sz="4" w:space="0" w:color="auto"/>
          </w:tblBorders>
        </w:tblPrEx>
        <w:tc>
          <w:tcPr>
            <w:tcW w:w="8280" w:type="dxa"/>
          </w:tcPr>
          <w:p w:rsidR="00B055AF" w:rsidRDefault="00B055AF">
            <w:pPr>
              <w:spacing w:before="120" w:after="120"/>
              <w:rPr>
                <w:rFonts w:ascii="Arial" w:hAnsi="Arial" w:cs="Arial"/>
                <w:sz w:val="20"/>
                <w:szCs w:val="20"/>
              </w:rPr>
            </w:pPr>
            <w:r>
              <w:rPr>
                <w:rFonts w:ascii="Arial" w:hAnsi="Arial" w:cs="Arial"/>
                <w:sz w:val="20"/>
                <w:szCs w:val="20"/>
              </w:rPr>
              <w:t>Did you use Microsoft word to produce your newsletter?</w:t>
            </w:r>
          </w:p>
        </w:tc>
        <w:tc>
          <w:tcPr>
            <w:tcW w:w="540" w:type="dxa"/>
          </w:tcPr>
          <w:p w:rsidR="00B055AF" w:rsidRDefault="00B055AF">
            <w:pPr>
              <w:spacing w:before="120" w:after="120"/>
              <w:rPr>
                <w:rFonts w:ascii="Arial" w:hAnsi="Arial" w:cs="Arial"/>
                <w:sz w:val="20"/>
                <w:szCs w:val="20"/>
              </w:rPr>
            </w:pPr>
          </w:p>
        </w:tc>
        <w:tc>
          <w:tcPr>
            <w:tcW w:w="540" w:type="dxa"/>
          </w:tcPr>
          <w:p w:rsidR="00B055AF" w:rsidRDefault="00B055AF">
            <w:pPr>
              <w:spacing w:before="120" w:after="120"/>
              <w:rPr>
                <w:rFonts w:ascii="Arial" w:hAnsi="Arial" w:cs="Arial"/>
                <w:sz w:val="20"/>
                <w:szCs w:val="20"/>
              </w:rPr>
            </w:pPr>
          </w:p>
        </w:tc>
      </w:tr>
      <w:tr w:rsidR="00B055AF" w:rsidTr="00B055AF">
        <w:tblPrEx>
          <w:tblBorders>
            <w:top w:val="single" w:sz="4" w:space="0" w:color="auto"/>
            <w:left w:val="single" w:sz="4" w:space="0" w:color="auto"/>
            <w:bottom w:val="single" w:sz="4" w:space="0" w:color="auto"/>
          </w:tblBorders>
        </w:tblPrEx>
        <w:tc>
          <w:tcPr>
            <w:tcW w:w="8280" w:type="dxa"/>
          </w:tcPr>
          <w:p w:rsidR="00B055AF" w:rsidRDefault="00B055AF">
            <w:pPr>
              <w:spacing w:before="40" w:after="40"/>
              <w:rPr>
                <w:rFonts w:ascii="Arial" w:hAnsi="Arial" w:cs="Arial"/>
                <w:sz w:val="20"/>
                <w:szCs w:val="20"/>
              </w:rPr>
            </w:pPr>
            <w:r>
              <w:rPr>
                <w:rFonts w:ascii="Arial" w:hAnsi="Arial" w:cs="Arial"/>
                <w:sz w:val="20"/>
                <w:szCs w:val="20"/>
              </w:rPr>
              <w:t>Did you access the internet to obtain information and graphics for your newsletter?</w:t>
            </w:r>
          </w:p>
        </w:tc>
        <w:tc>
          <w:tcPr>
            <w:tcW w:w="540" w:type="dxa"/>
          </w:tcPr>
          <w:p w:rsidR="00B055AF" w:rsidRDefault="00B055AF">
            <w:pPr>
              <w:spacing w:before="120" w:after="120"/>
              <w:rPr>
                <w:rFonts w:ascii="Arial" w:hAnsi="Arial" w:cs="Arial"/>
                <w:sz w:val="20"/>
                <w:szCs w:val="20"/>
              </w:rPr>
            </w:pPr>
          </w:p>
        </w:tc>
        <w:tc>
          <w:tcPr>
            <w:tcW w:w="540" w:type="dxa"/>
          </w:tcPr>
          <w:p w:rsidR="00B055AF" w:rsidRDefault="00B055AF">
            <w:pPr>
              <w:spacing w:before="120" w:after="120"/>
              <w:rPr>
                <w:rFonts w:ascii="Arial" w:hAnsi="Arial" w:cs="Arial"/>
                <w:sz w:val="20"/>
                <w:szCs w:val="20"/>
              </w:rPr>
            </w:pPr>
          </w:p>
        </w:tc>
      </w:tr>
      <w:tr w:rsidR="00B055AF" w:rsidTr="00B055AF">
        <w:tblPrEx>
          <w:tblBorders>
            <w:top w:val="single" w:sz="4" w:space="0" w:color="auto"/>
            <w:left w:val="single" w:sz="4" w:space="0" w:color="auto"/>
            <w:bottom w:val="single" w:sz="4" w:space="0" w:color="auto"/>
          </w:tblBorders>
        </w:tblPrEx>
        <w:tc>
          <w:tcPr>
            <w:tcW w:w="8280" w:type="dxa"/>
          </w:tcPr>
          <w:p w:rsidR="00B055AF" w:rsidRDefault="00B055AF">
            <w:pPr>
              <w:spacing w:before="40" w:after="40"/>
              <w:ind w:left="-8"/>
              <w:rPr>
                <w:rFonts w:ascii="Arial" w:hAnsi="Arial" w:cs="Arial"/>
                <w:sz w:val="20"/>
                <w:szCs w:val="20"/>
              </w:rPr>
            </w:pPr>
            <w:r>
              <w:rPr>
                <w:rFonts w:ascii="Arial" w:hAnsi="Arial" w:cs="Arial"/>
                <w:sz w:val="20"/>
                <w:szCs w:val="20"/>
              </w:rPr>
              <w:t>Did you produce a draft version of your newsletter for checking?</w:t>
            </w:r>
          </w:p>
        </w:tc>
        <w:tc>
          <w:tcPr>
            <w:tcW w:w="540" w:type="dxa"/>
          </w:tcPr>
          <w:p w:rsidR="00B055AF" w:rsidRDefault="00B055AF">
            <w:pPr>
              <w:spacing w:before="120" w:after="120"/>
              <w:rPr>
                <w:rFonts w:ascii="Arial" w:hAnsi="Arial" w:cs="Arial"/>
                <w:sz w:val="20"/>
                <w:szCs w:val="20"/>
              </w:rPr>
            </w:pPr>
          </w:p>
        </w:tc>
        <w:tc>
          <w:tcPr>
            <w:tcW w:w="540" w:type="dxa"/>
          </w:tcPr>
          <w:p w:rsidR="00B055AF" w:rsidRDefault="00B055AF">
            <w:pPr>
              <w:spacing w:before="120" w:after="120"/>
              <w:rPr>
                <w:rFonts w:ascii="Arial" w:hAnsi="Arial" w:cs="Arial"/>
                <w:sz w:val="20"/>
                <w:szCs w:val="20"/>
              </w:rPr>
            </w:pPr>
          </w:p>
        </w:tc>
      </w:tr>
      <w:tr w:rsidR="00B055AF" w:rsidTr="00B055AF">
        <w:tblPrEx>
          <w:tblBorders>
            <w:top w:val="single" w:sz="4" w:space="0" w:color="auto"/>
            <w:left w:val="single" w:sz="4" w:space="0" w:color="auto"/>
            <w:bottom w:val="single" w:sz="4" w:space="0" w:color="auto"/>
          </w:tblBorders>
        </w:tblPrEx>
        <w:tc>
          <w:tcPr>
            <w:tcW w:w="8280" w:type="dxa"/>
          </w:tcPr>
          <w:p w:rsidR="00B055AF" w:rsidRDefault="00B055AF">
            <w:pPr>
              <w:spacing w:before="120" w:after="120"/>
              <w:rPr>
                <w:rFonts w:ascii="Arial" w:hAnsi="Arial" w:cs="Arial"/>
                <w:sz w:val="20"/>
                <w:szCs w:val="20"/>
              </w:rPr>
            </w:pPr>
            <w:r>
              <w:rPr>
                <w:rFonts w:ascii="Arial" w:hAnsi="Arial" w:cs="Arial"/>
                <w:sz w:val="20"/>
                <w:szCs w:val="20"/>
              </w:rPr>
              <w:t>Have you produce a final version of your newsletter?</w:t>
            </w:r>
          </w:p>
        </w:tc>
        <w:tc>
          <w:tcPr>
            <w:tcW w:w="540" w:type="dxa"/>
          </w:tcPr>
          <w:p w:rsidR="00B055AF" w:rsidRDefault="00B055AF">
            <w:pPr>
              <w:spacing w:before="120" w:after="120"/>
              <w:rPr>
                <w:rFonts w:ascii="Arial" w:hAnsi="Arial" w:cs="Arial"/>
                <w:sz w:val="20"/>
                <w:szCs w:val="20"/>
              </w:rPr>
            </w:pPr>
          </w:p>
        </w:tc>
        <w:tc>
          <w:tcPr>
            <w:tcW w:w="540" w:type="dxa"/>
          </w:tcPr>
          <w:p w:rsidR="00B055AF" w:rsidRDefault="00B055AF">
            <w:pPr>
              <w:spacing w:before="120" w:after="120"/>
              <w:rPr>
                <w:rFonts w:ascii="Arial" w:hAnsi="Arial" w:cs="Arial"/>
                <w:sz w:val="20"/>
                <w:szCs w:val="20"/>
              </w:rPr>
            </w:pPr>
          </w:p>
        </w:tc>
      </w:tr>
      <w:tr w:rsidR="00B055AF" w:rsidTr="00B055AF">
        <w:tblPrEx>
          <w:tblBorders>
            <w:top w:val="single" w:sz="4" w:space="0" w:color="auto"/>
            <w:left w:val="single" w:sz="4" w:space="0" w:color="auto"/>
            <w:bottom w:val="single" w:sz="4" w:space="0" w:color="auto"/>
          </w:tblBorders>
        </w:tblPrEx>
        <w:tc>
          <w:tcPr>
            <w:tcW w:w="8280" w:type="dxa"/>
          </w:tcPr>
          <w:p w:rsidR="00B055AF" w:rsidRDefault="00B055AF">
            <w:pPr>
              <w:spacing w:before="120" w:after="120"/>
              <w:rPr>
                <w:rFonts w:ascii="Arial" w:hAnsi="Arial" w:cs="Arial"/>
                <w:sz w:val="20"/>
                <w:szCs w:val="20"/>
              </w:rPr>
            </w:pPr>
            <w:r>
              <w:rPr>
                <w:rFonts w:ascii="Arial" w:hAnsi="Arial" w:cs="Arial"/>
                <w:sz w:val="20"/>
                <w:szCs w:val="20"/>
              </w:rPr>
              <w:t>Did you produce the covering memo to staff?</w:t>
            </w:r>
          </w:p>
        </w:tc>
        <w:tc>
          <w:tcPr>
            <w:tcW w:w="540" w:type="dxa"/>
          </w:tcPr>
          <w:p w:rsidR="00B055AF" w:rsidRDefault="00B055AF">
            <w:pPr>
              <w:spacing w:before="120" w:after="120"/>
              <w:rPr>
                <w:rFonts w:ascii="Arial" w:hAnsi="Arial" w:cs="Arial"/>
                <w:sz w:val="20"/>
                <w:szCs w:val="20"/>
              </w:rPr>
            </w:pPr>
          </w:p>
        </w:tc>
        <w:tc>
          <w:tcPr>
            <w:tcW w:w="540" w:type="dxa"/>
          </w:tcPr>
          <w:p w:rsidR="00B055AF" w:rsidRDefault="00B055AF">
            <w:pPr>
              <w:spacing w:before="120" w:after="120"/>
              <w:rPr>
                <w:rFonts w:ascii="Arial" w:hAnsi="Arial" w:cs="Arial"/>
                <w:sz w:val="20"/>
                <w:szCs w:val="20"/>
              </w:rPr>
            </w:pPr>
          </w:p>
        </w:tc>
      </w:tr>
      <w:tr w:rsidR="00B055AF" w:rsidTr="00B055AF">
        <w:tblPrEx>
          <w:tblBorders>
            <w:top w:val="single" w:sz="4" w:space="0" w:color="auto"/>
            <w:left w:val="single" w:sz="4" w:space="0" w:color="auto"/>
            <w:bottom w:val="single" w:sz="4" w:space="0" w:color="auto"/>
          </w:tblBorders>
        </w:tblPrEx>
        <w:tc>
          <w:tcPr>
            <w:tcW w:w="8280" w:type="dxa"/>
          </w:tcPr>
          <w:p w:rsidR="00B055AF" w:rsidRDefault="00B055AF">
            <w:pPr>
              <w:spacing w:before="120" w:after="120"/>
              <w:rPr>
                <w:rFonts w:ascii="Arial" w:hAnsi="Arial" w:cs="Arial"/>
                <w:b/>
                <w:sz w:val="22"/>
                <w:szCs w:val="22"/>
              </w:rPr>
            </w:pPr>
            <w:r>
              <w:rPr>
                <w:rFonts w:ascii="Arial" w:hAnsi="Arial" w:cs="Arial"/>
                <w:b/>
                <w:sz w:val="22"/>
                <w:szCs w:val="22"/>
              </w:rPr>
              <w:t>Part 2:</w:t>
            </w:r>
          </w:p>
        </w:tc>
        <w:tc>
          <w:tcPr>
            <w:tcW w:w="540" w:type="dxa"/>
          </w:tcPr>
          <w:p w:rsidR="00B055AF" w:rsidRDefault="00B055AF">
            <w:pPr>
              <w:spacing w:before="120" w:after="120"/>
              <w:rPr>
                <w:rFonts w:ascii="Arial" w:hAnsi="Arial" w:cs="Arial"/>
                <w:sz w:val="20"/>
                <w:szCs w:val="20"/>
              </w:rPr>
            </w:pPr>
          </w:p>
        </w:tc>
        <w:tc>
          <w:tcPr>
            <w:tcW w:w="540" w:type="dxa"/>
          </w:tcPr>
          <w:p w:rsidR="00B055AF" w:rsidRDefault="00B055AF">
            <w:pPr>
              <w:spacing w:before="120" w:after="120"/>
              <w:rPr>
                <w:rFonts w:ascii="Arial" w:hAnsi="Arial" w:cs="Arial"/>
                <w:sz w:val="20"/>
                <w:szCs w:val="20"/>
              </w:rPr>
            </w:pPr>
          </w:p>
        </w:tc>
      </w:tr>
      <w:tr w:rsidR="00B055AF" w:rsidTr="00B055AF">
        <w:tblPrEx>
          <w:tblBorders>
            <w:top w:val="single" w:sz="4" w:space="0" w:color="auto"/>
            <w:left w:val="single" w:sz="4" w:space="0" w:color="auto"/>
            <w:bottom w:val="single" w:sz="4" w:space="0" w:color="auto"/>
          </w:tblBorders>
        </w:tblPrEx>
        <w:tc>
          <w:tcPr>
            <w:tcW w:w="8280" w:type="dxa"/>
          </w:tcPr>
          <w:p w:rsidR="00B055AF" w:rsidRDefault="00B055AF">
            <w:pPr>
              <w:spacing w:before="120" w:after="120"/>
              <w:rPr>
                <w:rFonts w:ascii="Arial" w:hAnsi="Arial" w:cs="Arial"/>
                <w:sz w:val="20"/>
                <w:szCs w:val="20"/>
              </w:rPr>
            </w:pPr>
            <w:r>
              <w:rPr>
                <w:rFonts w:ascii="Arial" w:hAnsi="Arial" w:cs="Arial"/>
                <w:sz w:val="20"/>
                <w:szCs w:val="20"/>
              </w:rPr>
              <w:t>Have you completed the OHS quiz and submitted it to your assessor?</w:t>
            </w:r>
          </w:p>
        </w:tc>
        <w:tc>
          <w:tcPr>
            <w:tcW w:w="540" w:type="dxa"/>
          </w:tcPr>
          <w:p w:rsidR="00B055AF" w:rsidRDefault="00B055AF">
            <w:pPr>
              <w:spacing w:before="120" w:after="120"/>
              <w:rPr>
                <w:rFonts w:ascii="Arial" w:hAnsi="Arial" w:cs="Arial"/>
                <w:sz w:val="20"/>
                <w:szCs w:val="20"/>
              </w:rPr>
            </w:pPr>
          </w:p>
        </w:tc>
        <w:tc>
          <w:tcPr>
            <w:tcW w:w="540" w:type="dxa"/>
          </w:tcPr>
          <w:p w:rsidR="00B055AF" w:rsidRDefault="00B055AF">
            <w:pPr>
              <w:spacing w:before="120" w:after="120"/>
              <w:rPr>
                <w:rFonts w:ascii="Arial" w:hAnsi="Arial" w:cs="Arial"/>
                <w:sz w:val="20"/>
                <w:szCs w:val="20"/>
              </w:rPr>
            </w:pPr>
          </w:p>
        </w:tc>
      </w:tr>
    </w:tbl>
    <w:p w:rsidR="00C41586" w:rsidRDefault="00C41586">
      <w:pPr>
        <w:jc w:val="both"/>
        <w:rPr>
          <w:rFonts w:ascii="Arial" w:hAnsi="Arial" w:cs="Arial"/>
          <w:sz w:val="20"/>
          <w:szCs w:val="20"/>
        </w:rPr>
      </w:pPr>
    </w:p>
    <w:tbl>
      <w:tblPr>
        <w:tblW w:w="0" w:type="auto"/>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tblPr>
      <w:tblGrid>
        <w:gridCol w:w="9357"/>
      </w:tblGrid>
      <w:tr w:rsidR="00C41586">
        <w:trPr>
          <w:cantSplit/>
          <w:trHeight w:val="300"/>
        </w:trPr>
        <w:tc>
          <w:tcPr>
            <w:tcW w:w="9357" w:type="dxa"/>
            <w:tcBorders>
              <w:top w:val="single" w:sz="12" w:space="0" w:color="auto"/>
              <w:left w:val="single" w:sz="12" w:space="0" w:color="auto"/>
              <w:bottom w:val="single" w:sz="4" w:space="0" w:color="auto"/>
              <w:right w:val="single" w:sz="12" w:space="0" w:color="auto"/>
            </w:tcBorders>
            <w:shd w:val="pct15" w:color="auto" w:fill="FFFFFF"/>
          </w:tcPr>
          <w:p w:rsidR="00C41586" w:rsidRDefault="00C41586">
            <w:pPr>
              <w:spacing w:before="120" w:after="60"/>
              <w:rPr>
                <w:rFonts w:ascii="Arial" w:hAnsi="Arial" w:cs="Arial"/>
                <w:b/>
                <w:sz w:val="20"/>
                <w:szCs w:val="20"/>
              </w:rPr>
            </w:pPr>
            <w:r>
              <w:rPr>
                <w:rFonts w:ascii="Arial" w:hAnsi="Arial" w:cs="Arial"/>
                <w:b/>
                <w:sz w:val="20"/>
                <w:szCs w:val="20"/>
              </w:rPr>
              <w:t>Candidate Self Reflection</w:t>
            </w:r>
          </w:p>
        </w:tc>
      </w:tr>
      <w:tr w:rsidR="00C41586">
        <w:trPr>
          <w:cantSplit/>
          <w:trHeight w:val="300"/>
        </w:trPr>
        <w:tc>
          <w:tcPr>
            <w:tcW w:w="9357" w:type="dxa"/>
            <w:tcBorders>
              <w:top w:val="single" w:sz="4" w:space="0" w:color="auto"/>
              <w:left w:val="single" w:sz="12" w:space="0" w:color="auto"/>
              <w:bottom w:val="single" w:sz="4" w:space="0" w:color="auto"/>
              <w:right w:val="single" w:sz="12" w:space="0" w:color="auto"/>
            </w:tcBorders>
          </w:tcPr>
          <w:p w:rsidR="00C41586" w:rsidRDefault="00C41586">
            <w:pPr>
              <w:widowControl w:val="0"/>
              <w:rPr>
                <w:rFonts w:ascii="Arial" w:hAnsi="Arial" w:cs="Arial"/>
                <w:sz w:val="20"/>
                <w:szCs w:val="20"/>
              </w:rPr>
            </w:pPr>
          </w:p>
          <w:p w:rsidR="00C41586" w:rsidRDefault="00C41586">
            <w:pPr>
              <w:widowControl w:val="0"/>
              <w:rPr>
                <w:rFonts w:ascii="Arial" w:hAnsi="Arial" w:cs="Arial"/>
                <w:sz w:val="20"/>
                <w:szCs w:val="20"/>
              </w:rPr>
            </w:pPr>
            <w:r>
              <w:rPr>
                <w:rFonts w:ascii="Arial" w:hAnsi="Arial" w:cs="Arial"/>
                <w:sz w:val="20"/>
                <w:szCs w:val="20"/>
              </w:rPr>
              <w:t>General comments, strengths or improvements needed:</w:t>
            </w:r>
          </w:p>
          <w:p w:rsidR="00C41586" w:rsidRDefault="00C41586">
            <w:pPr>
              <w:widowControl w:val="0"/>
              <w:rPr>
                <w:rFonts w:ascii="Arial" w:hAnsi="Arial" w:cs="Arial"/>
                <w:sz w:val="20"/>
                <w:szCs w:val="20"/>
              </w:rPr>
            </w:pPr>
          </w:p>
          <w:p w:rsidR="00C41586" w:rsidRDefault="00C41586">
            <w:pPr>
              <w:widowControl w:val="0"/>
              <w:rPr>
                <w:rFonts w:ascii="Arial" w:hAnsi="Arial" w:cs="Arial"/>
                <w:sz w:val="20"/>
                <w:szCs w:val="20"/>
              </w:rPr>
            </w:pPr>
          </w:p>
          <w:p w:rsidR="00C41586" w:rsidRDefault="00C41586">
            <w:pPr>
              <w:widowControl w:val="0"/>
              <w:rPr>
                <w:rFonts w:ascii="Arial" w:hAnsi="Arial" w:cs="Arial"/>
                <w:sz w:val="20"/>
                <w:szCs w:val="20"/>
              </w:rPr>
            </w:pPr>
          </w:p>
          <w:p w:rsidR="00C41586" w:rsidRDefault="00C41586">
            <w:pPr>
              <w:widowControl w:val="0"/>
              <w:rPr>
                <w:rFonts w:ascii="Arial" w:hAnsi="Arial" w:cs="Arial"/>
                <w:sz w:val="20"/>
                <w:szCs w:val="20"/>
              </w:rPr>
            </w:pPr>
          </w:p>
          <w:p w:rsidR="00C41586" w:rsidRDefault="00C41586">
            <w:pPr>
              <w:widowControl w:val="0"/>
              <w:rPr>
                <w:rFonts w:ascii="Arial" w:hAnsi="Arial" w:cs="Arial"/>
                <w:sz w:val="20"/>
                <w:szCs w:val="20"/>
              </w:rPr>
            </w:pPr>
          </w:p>
          <w:p w:rsidR="00C41586" w:rsidRDefault="00C41586">
            <w:pPr>
              <w:widowControl w:val="0"/>
              <w:rPr>
                <w:rFonts w:ascii="Arial" w:hAnsi="Arial" w:cs="Arial"/>
                <w:sz w:val="20"/>
                <w:szCs w:val="20"/>
              </w:rPr>
            </w:pPr>
          </w:p>
          <w:p w:rsidR="00C41586" w:rsidRDefault="00C41586">
            <w:pPr>
              <w:widowControl w:val="0"/>
              <w:rPr>
                <w:rFonts w:ascii="Arial" w:hAnsi="Arial" w:cs="Arial"/>
                <w:sz w:val="20"/>
                <w:szCs w:val="20"/>
              </w:rPr>
            </w:pPr>
          </w:p>
          <w:p w:rsidR="00C41586" w:rsidRDefault="00C41586">
            <w:pPr>
              <w:widowControl w:val="0"/>
              <w:rPr>
                <w:rFonts w:ascii="Arial" w:hAnsi="Arial" w:cs="Arial"/>
                <w:sz w:val="20"/>
                <w:szCs w:val="20"/>
              </w:rPr>
            </w:pPr>
          </w:p>
          <w:p w:rsidR="00C41586" w:rsidRDefault="00C41586">
            <w:pPr>
              <w:widowControl w:val="0"/>
              <w:rPr>
                <w:rFonts w:ascii="Arial" w:hAnsi="Arial" w:cs="Arial"/>
                <w:sz w:val="20"/>
                <w:szCs w:val="20"/>
              </w:rPr>
            </w:pPr>
          </w:p>
          <w:p w:rsidR="00C41586" w:rsidRDefault="00C41586">
            <w:pPr>
              <w:widowControl w:val="0"/>
              <w:rPr>
                <w:rFonts w:ascii="Arial" w:hAnsi="Arial" w:cs="Arial"/>
                <w:sz w:val="20"/>
                <w:szCs w:val="20"/>
              </w:rPr>
            </w:pPr>
          </w:p>
          <w:p w:rsidR="00C41586" w:rsidRDefault="00C41586">
            <w:pPr>
              <w:widowControl w:val="0"/>
              <w:rPr>
                <w:rFonts w:ascii="Arial" w:hAnsi="Arial" w:cs="Arial"/>
                <w:sz w:val="20"/>
                <w:szCs w:val="20"/>
              </w:rPr>
            </w:pPr>
          </w:p>
          <w:p w:rsidR="00C41586" w:rsidRDefault="00C41586">
            <w:pPr>
              <w:widowControl w:val="0"/>
              <w:rPr>
                <w:rFonts w:ascii="Arial" w:hAnsi="Arial" w:cs="Arial"/>
                <w:sz w:val="20"/>
                <w:szCs w:val="20"/>
              </w:rPr>
            </w:pPr>
          </w:p>
          <w:p w:rsidR="00C41586" w:rsidRDefault="00C41586">
            <w:pPr>
              <w:widowControl w:val="0"/>
              <w:rPr>
                <w:rFonts w:ascii="Arial" w:hAnsi="Arial" w:cs="Arial"/>
                <w:sz w:val="20"/>
                <w:szCs w:val="20"/>
              </w:rPr>
            </w:pPr>
          </w:p>
          <w:p w:rsidR="00C41586" w:rsidRDefault="00C41586">
            <w:pPr>
              <w:widowControl w:val="0"/>
              <w:rPr>
                <w:rFonts w:ascii="Arial" w:hAnsi="Arial" w:cs="Arial"/>
                <w:sz w:val="20"/>
                <w:szCs w:val="20"/>
              </w:rPr>
            </w:pPr>
          </w:p>
          <w:p w:rsidR="00C41586" w:rsidRDefault="00C41586">
            <w:pPr>
              <w:widowControl w:val="0"/>
              <w:rPr>
                <w:rFonts w:ascii="Arial" w:hAnsi="Arial" w:cs="Arial"/>
                <w:sz w:val="20"/>
                <w:szCs w:val="20"/>
              </w:rPr>
            </w:pPr>
          </w:p>
          <w:p w:rsidR="00C41586" w:rsidRDefault="00C41586">
            <w:pPr>
              <w:widowControl w:val="0"/>
              <w:rPr>
                <w:rFonts w:ascii="Arial" w:hAnsi="Arial" w:cs="Arial"/>
                <w:sz w:val="20"/>
                <w:szCs w:val="20"/>
              </w:rPr>
            </w:pPr>
          </w:p>
          <w:p w:rsidR="00C41586" w:rsidRDefault="00C41586">
            <w:pPr>
              <w:widowControl w:val="0"/>
              <w:rPr>
                <w:rFonts w:ascii="Arial" w:hAnsi="Arial" w:cs="Arial"/>
                <w:sz w:val="20"/>
                <w:szCs w:val="20"/>
              </w:rPr>
            </w:pPr>
          </w:p>
          <w:p w:rsidR="00C41586" w:rsidRDefault="00C41586">
            <w:pPr>
              <w:widowControl w:val="0"/>
              <w:rPr>
                <w:rFonts w:ascii="Arial" w:hAnsi="Arial" w:cs="Arial"/>
                <w:sz w:val="20"/>
                <w:szCs w:val="20"/>
              </w:rPr>
            </w:pPr>
            <w:r>
              <w:rPr>
                <w:rFonts w:ascii="Arial" w:hAnsi="Arial" w:cs="Arial"/>
                <w:sz w:val="20"/>
                <w:szCs w:val="20"/>
              </w:rPr>
              <w:t xml:space="preserve">                                                 </w:t>
            </w:r>
          </w:p>
          <w:p w:rsidR="00C41586" w:rsidRDefault="00C41586">
            <w:pPr>
              <w:widowControl w:val="0"/>
              <w:rPr>
                <w:rFonts w:ascii="Arial" w:hAnsi="Arial" w:cs="Arial"/>
                <w:sz w:val="20"/>
                <w:szCs w:val="20"/>
              </w:rPr>
            </w:pPr>
          </w:p>
        </w:tc>
      </w:tr>
    </w:tbl>
    <w:p w:rsidR="00C41586" w:rsidRDefault="00C41586">
      <w:pPr>
        <w:jc w:val="center"/>
        <w:rPr>
          <w:rFonts w:ascii="Arial" w:hAnsi="Arial" w:cs="Arial"/>
          <w:sz w:val="20"/>
          <w:szCs w:val="20"/>
        </w:rPr>
      </w:pPr>
    </w:p>
    <w:tbl>
      <w:tblPr>
        <w:tblW w:w="9357"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4"/>
        <w:gridCol w:w="2837"/>
        <w:gridCol w:w="851"/>
        <w:gridCol w:w="2125"/>
      </w:tblGrid>
      <w:tr w:rsidR="00C41586">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C41586" w:rsidRDefault="00C41586">
            <w:pPr>
              <w:spacing w:before="120" w:after="60"/>
              <w:rPr>
                <w:rFonts w:ascii="Arial" w:hAnsi="Arial" w:cs="Arial"/>
                <w:b/>
                <w:sz w:val="20"/>
                <w:szCs w:val="20"/>
              </w:rPr>
            </w:pPr>
            <w:r>
              <w:rPr>
                <w:rFonts w:ascii="Arial" w:hAnsi="Arial" w:cs="Arial"/>
                <w:b/>
                <w:sz w:val="20"/>
                <w:szCs w:val="20"/>
              </w:rPr>
              <w:t>Candidates signature:</w:t>
            </w:r>
          </w:p>
        </w:tc>
        <w:tc>
          <w:tcPr>
            <w:tcW w:w="2837" w:type="dxa"/>
            <w:tcBorders>
              <w:top w:val="single" w:sz="4" w:space="0" w:color="auto"/>
              <w:left w:val="single" w:sz="4" w:space="0" w:color="auto"/>
              <w:bottom w:val="single" w:sz="12" w:space="0" w:color="auto"/>
              <w:right w:val="single" w:sz="4" w:space="0" w:color="auto"/>
            </w:tcBorders>
            <w:vAlign w:val="center"/>
          </w:tcPr>
          <w:p w:rsidR="00C41586" w:rsidRDefault="00C41586">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C41586" w:rsidRDefault="00C41586">
            <w:pPr>
              <w:spacing w:before="120" w:after="60"/>
              <w:rPr>
                <w:rFonts w:ascii="Arial" w:hAnsi="Arial" w:cs="Arial"/>
                <w:b/>
                <w:sz w:val="20"/>
                <w:szCs w:val="20"/>
              </w:rPr>
            </w:pPr>
            <w:r>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C41586" w:rsidRDefault="00C41586">
            <w:pPr>
              <w:spacing w:before="120" w:after="60"/>
              <w:rPr>
                <w:rFonts w:ascii="Arial" w:hAnsi="Arial" w:cs="Arial"/>
                <w:b/>
                <w:sz w:val="20"/>
                <w:szCs w:val="20"/>
              </w:rPr>
            </w:pPr>
          </w:p>
        </w:tc>
      </w:tr>
      <w:tr w:rsidR="00C41586">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C41586" w:rsidRDefault="00C41586">
            <w:pPr>
              <w:spacing w:before="120" w:after="60"/>
              <w:rPr>
                <w:rFonts w:ascii="Arial" w:hAnsi="Arial" w:cs="Arial"/>
                <w:b/>
                <w:sz w:val="20"/>
                <w:szCs w:val="20"/>
              </w:rPr>
            </w:pPr>
            <w:r>
              <w:rPr>
                <w:rFonts w:ascii="Arial" w:hAnsi="Arial" w:cs="Arial"/>
                <w:b/>
                <w:sz w:val="20"/>
                <w:szCs w:val="20"/>
              </w:rPr>
              <w:t>Assessor signature:</w:t>
            </w:r>
          </w:p>
        </w:tc>
        <w:tc>
          <w:tcPr>
            <w:tcW w:w="2837" w:type="dxa"/>
            <w:tcBorders>
              <w:top w:val="single" w:sz="4" w:space="0" w:color="auto"/>
              <w:left w:val="single" w:sz="4" w:space="0" w:color="auto"/>
              <w:bottom w:val="single" w:sz="12" w:space="0" w:color="auto"/>
              <w:right w:val="single" w:sz="4" w:space="0" w:color="auto"/>
            </w:tcBorders>
            <w:vAlign w:val="center"/>
          </w:tcPr>
          <w:p w:rsidR="00C41586" w:rsidRDefault="00C41586">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C41586" w:rsidRDefault="00C41586">
            <w:pPr>
              <w:spacing w:before="120" w:after="60"/>
              <w:rPr>
                <w:rFonts w:ascii="Arial" w:hAnsi="Arial" w:cs="Arial"/>
                <w:b/>
                <w:sz w:val="20"/>
                <w:szCs w:val="20"/>
              </w:rPr>
            </w:pPr>
            <w:r>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C41586" w:rsidRDefault="00C41586">
            <w:pPr>
              <w:spacing w:before="120" w:after="60"/>
              <w:rPr>
                <w:rFonts w:ascii="Arial" w:hAnsi="Arial" w:cs="Arial"/>
                <w:b/>
                <w:sz w:val="20"/>
                <w:szCs w:val="20"/>
              </w:rPr>
            </w:pPr>
          </w:p>
        </w:tc>
      </w:tr>
    </w:tbl>
    <w:p w:rsidR="00C41586" w:rsidRDefault="00C41586">
      <w:pPr>
        <w:rPr>
          <w:rFonts w:ascii="Arial" w:hAnsi="Arial" w:cs="Arial"/>
          <w:sz w:val="20"/>
          <w:szCs w:val="20"/>
        </w:rPr>
      </w:pPr>
    </w:p>
    <w:p w:rsidR="00C41586" w:rsidRDefault="00C41586">
      <w:pPr>
        <w:rPr>
          <w:rFonts w:ascii="Arial" w:hAnsi="Arial" w:cs="Arial"/>
          <w:sz w:val="20"/>
          <w:szCs w:val="20"/>
        </w:rPr>
      </w:pPr>
    </w:p>
    <w:p w:rsidR="00C41586" w:rsidRDefault="00C41586">
      <w:pPr>
        <w:rPr>
          <w:rFonts w:ascii="Arial" w:hAnsi="Arial" w:cs="Arial"/>
          <w:sz w:val="20"/>
          <w:szCs w:val="20"/>
        </w:rPr>
      </w:pPr>
    </w:p>
    <w:p w:rsidR="00C41586" w:rsidRDefault="00C41586">
      <w:pPr>
        <w:pStyle w:val="TableRefHeading"/>
        <w:spacing w:after="0" w:line="240" w:lineRule="auto"/>
        <w:ind w:left="360" w:right="343"/>
        <w:jc w:val="center"/>
        <w:rPr>
          <w:rFonts w:ascii="Arial" w:hAnsi="Arial" w:cs="Arial"/>
          <w:sz w:val="28"/>
          <w:szCs w:val="28"/>
        </w:rPr>
      </w:pPr>
      <w:r>
        <w:rPr>
          <w:rFonts w:ascii="Arial" w:hAnsi="Arial" w:cs="Arial"/>
          <w:sz w:val="28"/>
          <w:szCs w:val="28"/>
        </w:rPr>
        <w:t xml:space="preserve">Observation checklist </w:t>
      </w:r>
    </w:p>
    <w:p w:rsidR="00C41586" w:rsidRDefault="00C41586">
      <w:pPr>
        <w:ind w:left="360" w:right="343"/>
        <w:rPr>
          <w:rFonts w:ascii="Arial" w:hAnsi="Arial" w:cs="Arial"/>
        </w:rPr>
      </w:pPr>
    </w:p>
    <w:tbl>
      <w:tblPr>
        <w:tblW w:w="9350" w:type="dxa"/>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3310"/>
        <w:gridCol w:w="298"/>
        <w:gridCol w:w="22"/>
        <w:gridCol w:w="1430"/>
        <w:gridCol w:w="770"/>
        <w:gridCol w:w="770"/>
        <w:gridCol w:w="127"/>
        <w:gridCol w:w="2623"/>
      </w:tblGrid>
      <w:tr w:rsidR="00C41586">
        <w:tblPrEx>
          <w:tblCellMar>
            <w:top w:w="0" w:type="dxa"/>
            <w:bottom w:w="0" w:type="dxa"/>
          </w:tblCellMar>
        </w:tblPrEx>
        <w:trPr>
          <w:cantSplit/>
          <w:trHeight w:val="433"/>
        </w:trPr>
        <w:tc>
          <w:tcPr>
            <w:tcW w:w="3310" w:type="dxa"/>
            <w:shd w:val="pct10" w:color="auto" w:fill="auto"/>
          </w:tcPr>
          <w:p w:rsidR="00C41586" w:rsidRDefault="00C41586">
            <w:pPr>
              <w:pStyle w:val="MajorTableText"/>
              <w:ind w:left="90" w:right="202"/>
              <w:rPr>
                <w:rFonts w:ascii="Arial" w:hAnsi="Arial" w:cs="Arial"/>
                <w:b/>
                <w:sz w:val="22"/>
                <w:szCs w:val="22"/>
              </w:rPr>
            </w:pPr>
            <w:r>
              <w:rPr>
                <w:rFonts w:ascii="Arial" w:hAnsi="Arial" w:cs="Arial"/>
                <w:b/>
                <w:sz w:val="22"/>
                <w:szCs w:val="22"/>
              </w:rPr>
              <w:t>Candidate name:</w:t>
            </w:r>
          </w:p>
        </w:tc>
        <w:tc>
          <w:tcPr>
            <w:tcW w:w="6040" w:type="dxa"/>
            <w:gridSpan w:val="7"/>
          </w:tcPr>
          <w:p w:rsidR="00C41586" w:rsidRDefault="00C41586">
            <w:pPr>
              <w:pStyle w:val="MajorTableText"/>
              <w:ind w:left="360" w:right="343"/>
              <w:rPr>
                <w:rFonts w:ascii="Arial" w:hAnsi="Arial" w:cs="Arial"/>
                <w:sz w:val="22"/>
                <w:szCs w:val="22"/>
              </w:rPr>
            </w:pPr>
          </w:p>
        </w:tc>
      </w:tr>
      <w:tr w:rsidR="00C41586">
        <w:tblPrEx>
          <w:tblCellMar>
            <w:top w:w="0" w:type="dxa"/>
            <w:bottom w:w="0" w:type="dxa"/>
          </w:tblCellMar>
        </w:tblPrEx>
        <w:trPr>
          <w:cantSplit/>
          <w:trHeight w:val="313"/>
        </w:trPr>
        <w:tc>
          <w:tcPr>
            <w:tcW w:w="3310" w:type="dxa"/>
            <w:shd w:val="pct10" w:color="auto" w:fill="auto"/>
          </w:tcPr>
          <w:p w:rsidR="00C41586" w:rsidRDefault="00C41586">
            <w:pPr>
              <w:pStyle w:val="MajorTableText"/>
              <w:ind w:left="90" w:right="202"/>
              <w:rPr>
                <w:rFonts w:ascii="Arial" w:hAnsi="Arial" w:cs="Arial"/>
                <w:b/>
                <w:sz w:val="22"/>
                <w:szCs w:val="22"/>
              </w:rPr>
            </w:pPr>
            <w:r>
              <w:rPr>
                <w:rFonts w:ascii="Arial" w:hAnsi="Arial" w:cs="Arial"/>
                <w:b/>
                <w:sz w:val="22"/>
                <w:szCs w:val="22"/>
              </w:rPr>
              <w:t>Assessor name:</w:t>
            </w:r>
          </w:p>
        </w:tc>
        <w:tc>
          <w:tcPr>
            <w:tcW w:w="6040" w:type="dxa"/>
            <w:gridSpan w:val="7"/>
          </w:tcPr>
          <w:p w:rsidR="00C41586" w:rsidRDefault="00C41586">
            <w:pPr>
              <w:pStyle w:val="MajorTableText"/>
              <w:ind w:left="360" w:right="343"/>
              <w:rPr>
                <w:rFonts w:ascii="Arial" w:hAnsi="Arial" w:cs="Arial"/>
                <w:sz w:val="22"/>
                <w:szCs w:val="22"/>
              </w:rPr>
            </w:pPr>
          </w:p>
        </w:tc>
      </w:tr>
      <w:tr w:rsidR="00C41586">
        <w:tblPrEx>
          <w:tblCellMar>
            <w:top w:w="0" w:type="dxa"/>
            <w:bottom w:w="0" w:type="dxa"/>
          </w:tblCellMar>
        </w:tblPrEx>
        <w:trPr>
          <w:cantSplit/>
        </w:trPr>
        <w:tc>
          <w:tcPr>
            <w:tcW w:w="3310" w:type="dxa"/>
            <w:shd w:val="pct10" w:color="auto" w:fill="auto"/>
          </w:tcPr>
          <w:p w:rsidR="00C41586" w:rsidRDefault="00C41586">
            <w:pPr>
              <w:pStyle w:val="MajorTableText"/>
              <w:ind w:left="90" w:right="202"/>
              <w:rPr>
                <w:rFonts w:ascii="Arial" w:hAnsi="Arial" w:cs="Arial"/>
                <w:b/>
                <w:sz w:val="22"/>
                <w:szCs w:val="22"/>
              </w:rPr>
            </w:pPr>
            <w:r>
              <w:rPr>
                <w:rFonts w:ascii="Arial" w:hAnsi="Arial" w:cs="Arial"/>
                <w:b/>
                <w:sz w:val="22"/>
                <w:szCs w:val="22"/>
              </w:rPr>
              <w:t>Units of competency:</w:t>
            </w:r>
          </w:p>
        </w:tc>
        <w:tc>
          <w:tcPr>
            <w:tcW w:w="6040" w:type="dxa"/>
            <w:gridSpan w:val="7"/>
          </w:tcPr>
          <w:p w:rsidR="00C41586" w:rsidRDefault="00B055AF">
            <w:pPr>
              <w:pStyle w:val="Header"/>
              <w:ind w:left="720"/>
              <w:rPr>
                <w:rFonts w:cs="Arial"/>
              </w:rPr>
            </w:pPr>
            <w:r>
              <w:rPr>
                <w:rFonts w:cs="Arial"/>
              </w:rPr>
              <w:t>BSBITU201A Produce Simple Word Processed Documents</w:t>
            </w:r>
          </w:p>
          <w:p w:rsidR="00C41586" w:rsidRDefault="00C41586">
            <w:pPr>
              <w:pStyle w:val="Header"/>
              <w:ind w:left="720"/>
              <w:rPr>
                <w:rFonts w:cs="Arial"/>
              </w:rPr>
            </w:pPr>
            <w:r>
              <w:rPr>
                <w:rFonts w:cs="Arial"/>
              </w:rPr>
              <w:t>BSBOHS201A  Participate in OHS Processes</w:t>
            </w:r>
          </w:p>
          <w:p w:rsidR="00C41586" w:rsidRDefault="00C41586">
            <w:pPr>
              <w:pStyle w:val="Header"/>
              <w:ind w:left="720"/>
              <w:rPr>
                <w:rFonts w:cs="Arial"/>
              </w:rPr>
            </w:pPr>
          </w:p>
        </w:tc>
      </w:tr>
      <w:tr w:rsidR="00C41586">
        <w:tblPrEx>
          <w:tblCellMar>
            <w:top w:w="0" w:type="dxa"/>
            <w:bottom w:w="0" w:type="dxa"/>
          </w:tblCellMar>
        </w:tblPrEx>
        <w:trPr>
          <w:cantSplit/>
        </w:trPr>
        <w:tc>
          <w:tcPr>
            <w:tcW w:w="3310" w:type="dxa"/>
            <w:shd w:val="pct10" w:color="auto" w:fill="auto"/>
          </w:tcPr>
          <w:p w:rsidR="00C41586" w:rsidRDefault="00C41586">
            <w:pPr>
              <w:pStyle w:val="MajorTableText"/>
              <w:ind w:left="90" w:right="202"/>
              <w:rPr>
                <w:rFonts w:ascii="Arial" w:hAnsi="Arial" w:cs="Arial"/>
                <w:b/>
                <w:sz w:val="22"/>
                <w:szCs w:val="22"/>
              </w:rPr>
            </w:pPr>
            <w:r>
              <w:rPr>
                <w:rFonts w:ascii="Arial" w:hAnsi="Arial" w:cs="Arial"/>
                <w:b/>
                <w:sz w:val="22"/>
                <w:szCs w:val="22"/>
              </w:rPr>
              <w:t>Date of assessment:</w:t>
            </w:r>
          </w:p>
        </w:tc>
        <w:tc>
          <w:tcPr>
            <w:tcW w:w="6040" w:type="dxa"/>
            <w:gridSpan w:val="7"/>
          </w:tcPr>
          <w:p w:rsidR="00C41586" w:rsidRDefault="00C41586">
            <w:pPr>
              <w:pStyle w:val="MajorTableText"/>
              <w:ind w:left="360" w:right="343"/>
              <w:rPr>
                <w:rFonts w:ascii="Arial" w:hAnsi="Arial" w:cs="Arial"/>
                <w:sz w:val="22"/>
                <w:szCs w:val="22"/>
              </w:rPr>
            </w:pPr>
          </w:p>
        </w:tc>
      </w:tr>
      <w:tr w:rsidR="00C41586">
        <w:tblPrEx>
          <w:tblCellMar>
            <w:top w:w="0" w:type="dxa"/>
            <w:left w:w="108" w:type="dxa"/>
            <w:bottom w:w="0" w:type="dxa"/>
            <w:right w:w="108" w:type="dxa"/>
          </w:tblCellMar>
        </w:tblPrEx>
        <w:tc>
          <w:tcPr>
            <w:tcW w:w="3310" w:type="dxa"/>
            <w:shd w:val="pct10" w:color="auto" w:fill="auto"/>
          </w:tcPr>
          <w:p w:rsidR="00C41586" w:rsidRDefault="00C41586">
            <w:pPr>
              <w:pStyle w:val="MajorTableText"/>
              <w:ind w:left="90" w:right="202"/>
              <w:rPr>
                <w:rFonts w:ascii="Arial" w:hAnsi="Arial" w:cs="Arial"/>
                <w:b/>
                <w:sz w:val="22"/>
                <w:szCs w:val="22"/>
              </w:rPr>
            </w:pPr>
            <w:r>
              <w:rPr>
                <w:rFonts w:ascii="Arial" w:hAnsi="Arial" w:cs="Arial"/>
                <w:b/>
                <w:sz w:val="22"/>
                <w:szCs w:val="22"/>
              </w:rPr>
              <w:t>Procedure:</w:t>
            </w:r>
          </w:p>
        </w:tc>
        <w:tc>
          <w:tcPr>
            <w:tcW w:w="6040" w:type="dxa"/>
            <w:gridSpan w:val="7"/>
          </w:tcPr>
          <w:p w:rsidR="00C41586" w:rsidRDefault="00C41586">
            <w:pPr>
              <w:pStyle w:val="MajorTableText"/>
              <w:ind w:left="360" w:right="343"/>
              <w:rPr>
                <w:rFonts w:ascii="Arial" w:hAnsi="Arial" w:cs="Arial"/>
                <w:sz w:val="22"/>
                <w:szCs w:val="22"/>
              </w:rPr>
            </w:pPr>
          </w:p>
        </w:tc>
      </w:tr>
      <w:tr w:rsidR="00C41586">
        <w:tblPrEx>
          <w:tblCellMar>
            <w:top w:w="0" w:type="dxa"/>
            <w:bottom w:w="0" w:type="dxa"/>
          </w:tblCellMar>
        </w:tblPrEx>
        <w:trPr>
          <w:cantSplit/>
        </w:trPr>
        <w:tc>
          <w:tcPr>
            <w:tcW w:w="5060" w:type="dxa"/>
            <w:gridSpan w:val="4"/>
          </w:tcPr>
          <w:p w:rsidR="00C41586" w:rsidRDefault="00C41586">
            <w:pPr>
              <w:pStyle w:val="MajorTableText"/>
              <w:ind w:left="360" w:right="343"/>
              <w:rPr>
                <w:rFonts w:ascii="Arial" w:hAnsi="Arial" w:cs="Arial"/>
                <w:b/>
                <w:sz w:val="22"/>
                <w:szCs w:val="22"/>
              </w:rPr>
            </w:pPr>
            <w:r>
              <w:rPr>
                <w:rFonts w:ascii="Arial" w:hAnsi="Arial" w:cs="Arial"/>
                <w:b/>
                <w:sz w:val="22"/>
                <w:szCs w:val="22"/>
              </w:rPr>
              <w:t>During the demonstration of skills, did the candidate:</w:t>
            </w:r>
          </w:p>
        </w:tc>
        <w:tc>
          <w:tcPr>
            <w:tcW w:w="770" w:type="dxa"/>
          </w:tcPr>
          <w:p w:rsidR="00C41586" w:rsidRDefault="00C41586">
            <w:pPr>
              <w:pStyle w:val="MajorTableText"/>
              <w:ind w:left="73" w:right="73"/>
              <w:jc w:val="center"/>
              <w:rPr>
                <w:rFonts w:ascii="Arial" w:hAnsi="Arial" w:cs="Arial"/>
                <w:b/>
                <w:sz w:val="22"/>
                <w:szCs w:val="22"/>
              </w:rPr>
            </w:pPr>
            <w:r>
              <w:rPr>
                <w:rFonts w:ascii="Arial" w:hAnsi="Arial" w:cs="Arial"/>
                <w:b/>
                <w:sz w:val="22"/>
                <w:szCs w:val="22"/>
              </w:rPr>
              <w:t>Yes</w:t>
            </w:r>
          </w:p>
        </w:tc>
        <w:tc>
          <w:tcPr>
            <w:tcW w:w="770" w:type="dxa"/>
          </w:tcPr>
          <w:p w:rsidR="00C41586" w:rsidRDefault="00C41586">
            <w:pPr>
              <w:pStyle w:val="MajorTableText"/>
              <w:ind w:left="73" w:right="48"/>
              <w:jc w:val="center"/>
              <w:rPr>
                <w:rFonts w:ascii="Arial" w:hAnsi="Arial" w:cs="Arial"/>
                <w:b/>
                <w:sz w:val="22"/>
                <w:szCs w:val="22"/>
              </w:rPr>
            </w:pPr>
            <w:r>
              <w:rPr>
                <w:rFonts w:ascii="Arial" w:hAnsi="Arial" w:cs="Arial"/>
                <w:b/>
                <w:sz w:val="22"/>
                <w:szCs w:val="22"/>
              </w:rPr>
              <w:t>No</w:t>
            </w:r>
          </w:p>
        </w:tc>
        <w:tc>
          <w:tcPr>
            <w:tcW w:w="2750" w:type="dxa"/>
            <w:gridSpan w:val="2"/>
          </w:tcPr>
          <w:p w:rsidR="00C41586" w:rsidRDefault="00C41586">
            <w:pPr>
              <w:pStyle w:val="MajorTableText"/>
              <w:ind w:left="73" w:right="37"/>
              <w:jc w:val="center"/>
              <w:rPr>
                <w:rFonts w:ascii="Arial" w:hAnsi="Arial" w:cs="Arial"/>
                <w:b/>
                <w:sz w:val="22"/>
                <w:szCs w:val="22"/>
              </w:rPr>
            </w:pPr>
            <w:r>
              <w:rPr>
                <w:rFonts w:ascii="Arial" w:hAnsi="Arial" w:cs="Arial"/>
                <w:b/>
                <w:sz w:val="22"/>
                <w:szCs w:val="22"/>
              </w:rPr>
              <w:t>Comments</w:t>
            </w:r>
          </w:p>
        </w:tc>
      </w:tr>
      <w:tr w:rsidR="00C41586">
        <w:tblPrEx>
          <w:tblCellMar>
            <w:top w:w="0" w:type="dxa"/>
            <w:bottom w:w="0" w:type="dxa"/>
          </w:tblCellMar>
        </w:tblPrEx>
        <w:trPr>
          <w:cantSplit/>
        </w:trPr>
        <w:tc>
          <w:tcPr>
            <w:tcW w:w="5060" w:type="dxa"/>
            <w:gridSpan w:val="4"/>
            <w:vAlign w:val="center"/>
          </w:tcPr>
          <w:p w:rsidR="00C41586" w:rsidRDefault="00C41586">
            <w:pPr>
              <w:pStyle w:val="MajorL2BulletList"/>
              <w:numPr>
                <w:ilvl w:val="0"/>
                <w:numId w:val="0"/>
              </w:numPr>
              <w:spacing w:line="240" w:lineRule="auto"/>
              <w:ind w:left="360" w:right="343"/>
              <w:rPr>
                <w:rFonts w:ascii="Arial" w:hAnsi="Arial" w:cs="Arial"/>
                <w:sz w:val="22"/>
                <w:szCs w:val="22"/>
              </w:rPr>
            </w:pPr>
            <w:r>
              <w:rPr>
                <w:rFonts w:ascii="Arial" w:hAnsi="Arial" w:cs="Arial"/>
                <w:sz w:val="22"/>
                <w:szCs w:val="22"/>
              </w:rPr>
              <w:t>Demonstrate safe work practices</w:t>
            </w:r>
          </w:p>
          <w:p w:rsidR="00C41586" w:rsidRDefault="00C41586">
            <w:pPr>
              <w:pStyle w:val="MajorL2BulletList"/>
              <w:numPr>
                <w:ilvl w:val="0"/>
                <w:numId w:val="0"/>
              </w:numPr>
              <w:spacing w:line="240" w:lineRule="auto"/>
              <w:ind w:left="360" w:right="343"/>
              <w:rPr>
                <w:rFonts w:ascii="Arial" w:hAnsi="Arial" w:cs="Arial"/>
                <w:sz w:val="22"/>
                <w:szCs w:val="22"/>
              </w:rPr>
            </w:pPr>
          </w:p>
        </w:tc>
        <w:tc>
          <w:tcPr>
            <w:tcW w:w="770" w:type="dxa"/>
          </w:tcPr>
          <w:p w:rsidR="00C41586" w:rsidRDefault="00C41586">
            <w:pPr>
              <w:pStyle w:val="MajorTableText"/>
              <w:ind w:left="73" w:right="73"/>
              <w:jc w:val="center"/>
              <w:rPr>
                <w:rFonts w:ascii="Arial" w:hAnsi="Arial" w:cs="Arial"/>
                <w:sz w:val="22"/>
                <w:szCs w:val="22"/>
              </w:rPr>
            </w:pPr>
            <w:r>
              <w:rPr>
                <w:rFonts w:ascii="Arial" w:hAnsi="Arial" w:cs="Arial"/>
                <w:sz w:val="22"/>
                <w:szCs w:val="22"/>
              </w:rPr>
              <w:sym w:font="Wingdings" w:char="F071"/>
            </w:r>
          </w:p>
        </w:tc>
        <w:tc>
          <w:tcPr>
            <w:tcW w:w="770" w:type="dxa"/>
          </w:tcPr>
          <w:p w:rsidR="00C41586" w:rsidRDefault="00C41586">
            <w:pPr>
              <w:pStyle w:val="MajorTableText"/>
              <w:ind w:left="360" w:right="343"/>
              <w:jc w:val="center"/>
              <w:rPr>
                <w:rFonts w:ascii="Arial" w:hAnsi="Arial" w:cs="Arial"/>
                <w:sz w:val="22"/>
                <w:szCs w:val="22"/>
              </w:rPr>
            </w:pPr>
            <w:r>
              <w:rPr>
                <w:rFonts w:ascii="Arial" w:hAnsi="Arial" w:cs="Arial"/>
                <w:sz w:val="22"/>
                <w:szCs w:val="22"/>
              </w:rPr>
              <w:sym w:font="Wingdings" w:char="F071"/>
            </w:r>
          </w:p>
        </w:tc>
        <w:tc>
          <w:tcPr>
            <w:tcW w:w="2750" w:type="dxa"/>
            <w:gridSpan w:val="2"/>
          </w:tcPr>
          <w:p w:rsidR="00C41586" w:rsidRDefault="00C41586">
            <w:pPr>
              <w:pStyle w:val="MajorTableText"/>
              <w:ind w:left="360" w:right="343"/>
              <w:jc w:val="center"/>
              <w:rPr>
                <w:rFonts w:ascii="Arial" w:hAnsi="Arial" w:cs="Arial"/>
                <w:sz w:val="22"/>
                <w:szCs w:val="22"/>
              </w:rPr>
            </w:pPr>
          </w:p>
        </w:tc>
      </w:tr>
      <w:tr w:rsidR="00C41586">
        <w:tblPrEx>
          <w:tblCellMar>
            <w:top w:w="0" w:type="dxa"/>
            <w:bottom w:w="0" w:type="dxa"/>
          </w:tblCellMar>
        </w:tblPrEx>
        <w:trPr>
          <w:cantSplit/>
        </w:trPr>
        <w:tc>
          <w:tcPr>
            <w:tcW w:w="5060" w:type="dxa"/>
            <w:gridSpan w:val="4"/>
            <w:vAlign w:val="center"/>
          </w:tcPr>
          <w:p w:rsidR="00C41586" w:rsidRDefault="008167BF">
            <w:pPr>
              <w:pStyle w:val="MajorTableLastBullet"/>
              <w:numPr>
                <w:ilvl w:val="0"/>
                <w:numId w:val="0"/>
              </w:numPr>
              <w:ind w:left="360" w:right="343"/>
              <w:rPr>
                <w:rFonts w:ascii="Arial" w:hAnsi="Arial" w:cs="Arial"/>
                <w:sz w:val="22"/>
                <w:szCs w:val="22"/>
              </w:rPr>
            </w:pPr>
            <w:r>
              <w:rPr>
                <w:rFonts w:ascii="Arial" w:hAnsi="Arial" w:cs="Arial"/>
                <w:sz w:val="22"/>
                <w:szCs w:val="22"/>
              </w:rPr>
              <w:t>Complete all work using a word processor</w:t>
            </w:r>
          </w:p>
          <w:p w:rsidR="00C41586" w:rsidRDefault="00C41586">
            <w:pPr>
              <w:pStyle w:val="MajorTableLastBullet"/>
              <w:numPr>
                <w:ilvl w:val="0"/>
                <w:numId w:val="0"/>
              </w:numPr>
              <w:ind w:left="360" w:right="343"/>
              <w:rPr>
                <w:rFonts w:ascii="Arial" w:hAnsi="Arial" w:cs="Arial"/>
                <w:sz w:val="22"/>
                <w:szCs w:val="22"/>
              </w:rPr>
            </w:pPr>
          </w:p>
        </w:tc>
        <w:tc>
          <w:tcPr>
            <w:tcW w:w="770" w:type="dxa"/>
          </w:tcPr>
          <w:p w:rsidR="00C41586" w:rsidRDefault="00C41586">
            <w:pPr>
              <w:pStyle w:val="MajorTableText"/>
              <w:ind w:left="73" w:right="73"/>
              <w:jc w:val="center"/>
              <w:rPr>
                <w:rFonts w:ascii="Arial" w:hAnsi="Arial" w:cs="Arial"/>
                <w:sz w:val="22"/>
                <w:szCs w:val="22"/>
              </w:rPr>
            </w:pPr>
            <w:r>
              <w:rPr>
                <w:rFonts w:ascii="Arial" w:hAnsi="Arial" w:cs="Arial"/>
                <w:sz w:val="22"/>
                <w:szCs w:val="22"/>
              </w:rPr>
              <w:sym w:font="Wingdings" w:char="F071"/>
            </w:r>
          </w:p>
        </w:tc>
        <w:tc>
          <w:tcPr>
            <w:tcW w:w="770" w:type="dxa"/>
          </w:tcPr>
          <w:p w:rsidR="00C41586" w:rsidRDefault="00C41586">
            <w:pPr>
              <w:pStyle w:val="MajorTableText"/>
              <w:ind w:left="360" w:right="343"/>
              <w:jc w:val="center"/>
              <w:rPr>
                <w:rFonts w:ascii="Arial" w:hAnsi="Arial" w:cs="Arial"/>
                <w:sz w:val="22"/>
                <w:szCs w:val="22"/>
              </w:rPr>
            </w:pPr>
            <w:r>
              <w:rPr>
                <w:rFonts w:ascii="Arial" w:hAnsi="Arial" w:cs="Arial"/>
                <w:sz w:val="22"/>
                <w:szCs w:val="22"/>
              </w:rPr>
              <w:sym w:font="Wingdings" w:char="F071"/>
            </w:r>
          </w:p>
        </w:tc>
        <w:tc>
          <w:tcPr>
            <w:tcW w:w="2750" w:type="dxa"/>
            <w:gridSpan w:val="2"/>
          </w:tcPr>
          <w:p w:rsidR="00C41586" w:rsidRDefault="00C41586">
            <w:pPr>
              <w:pStyle w:val="MajorTableText"/>
              <w:ind w:left="360" w:right="343"/>
              <w:jc w:val="center"/>
              <w:rPr>
                <w:rFonts w:ascii="Arial" w:hAnsi="Arial" w:cs="Arial"/>
                <w:sz w:val="22"/>
                <w:szCs w:val="22"/>
              </w:rPr>
            </w:pPr>
          </w:p>
        </w:tc>
      </w:tr>
      <w:tr w:rsidR="00C41586">
        <w:tblPrEx>
          <w:tblCellMar>
            <w:top w:w="0" w:type="dxa"/>
            <w:bottom w:w="0" w:type="dxa"/>
          </w:tblCellMar>
        </w:tblPrEx>
        <w:trPr>
          <w:cantSplit/>
        </w:trPr>
        <w:tc>
          <w:tcPr>
            <w:tcW w:w="5060" w:type="dxa"/>
            <w:gridSpan w:val="4"/>
            <w:vAlign w:val="center"/>
          </w:tcPr>
          <w:p w:rsidR="00C41586" w:rsidRDefault="008167BF">
            <w:pPr>
              <w:pStyle w:val="MajorTableLastBullet"/>
              <w:numPr>
                <w:ilvl w:val="0"/>
                <w:numId w:val="0"/>
              </w:numPr>
              <w:ind w:left="360" w:right="343"/>
              <w:rPr>
                <w:rFonts w:ascii="Arial" w:hAnsi="Arial" w:cs="Arial"/>
                <w:sz w:val="22"/>
                <w:szCs w:val="22"/>
              </w:rPr>
            </w:pPr>
            <w:r>
              <w:rPr>
                <w:rFonts w:ascii="Arial" w:hAnsi="Arial" w:cs="Arial"/>
                <w:sz w:val="22"/>
                <w:szCs w:val="22"/>
              </w:rPr>
              <w:t>Edit their work</w:t>
            </w:r>
          </w:p>
          <w:p w:rsidR="00C41586" w:rsidRDefault="00C41586">
            <w:pPr>
              <w:pStyle w:val="MajorTableLastBullet"/>
              <w:numPr>
                <w:ilvl w:val="0"/>
                <w:numId w:val="0"/>
              </w:numPr>
              <w:ind w:left="360" w:right="343"/>
              <w:rPr>
                <w:rFonts w:ascii="Arial" w:hAnsi="Arial" w:cs="Arial"/>
                <w:sz w:val="22"/>
                <w:szCs w:val="22"/>
              </w:rPr>
            </w:pPr>
          </w:p>
        </w:tc>
        <w:tc>
          <w:tcPr>
            <w:tcW w:w="770" w:type="dxa"/>
          </w:tcPr>
          <w:p w:rsidR="00C41586" w:rsidRDefault="00C41586">
            <w:pPr>
              <w:pStyle w:val="MajorTableText"/>
              <w:ind w:left="73" w:right="73"/>
              <w:jc w:val="center"/>
              <w:rPr>
                <w:rFonts w:ascii="Arial" w:hAnsi="Arial" w:cs="Arial"/>
                <w:sz w:val="22"/>
                <w:szCs w:val="22"/>
              </w:rPr>
            </w:pPr>
            <w:r>
              <w:rPr>
                <w:rFonts w:ascii="Arial" w:hAnsi="Arial" w:cs="Arial"/>
                <w:sz w:val="22"/>
                <w:szCs w:val="22"/>
              </w:rPr>
              <w:sym w:font="Wingdings" w:char="F071"/>
            </w:r>
          </w:p>
        </w:tc>
        <w:tc>
          <w:tcPr>
            <w:tcW w:w="770" w:type="dxa"/>
          </w:tcPr>
          <w:p w:rsidR="00C41586" w:rsidRDefault="00C41586">
            <w:pPr>
              <w:pStyle w:val="MajorTableText"/>
              <w:ind w:left="360" w:right="343"/>
              <w:jc w:val="center"/>
              <w:rPr>
                <w:rFonts w:ascii="Arial" w:hAnsi="Arial" w:cs="Arial"/>
                <w:sz w:val="22"/>
                <w:szCs w:val="22"/>
              </w:rPr>
            </w:pPr>
            <w:r>
              <w:rPr>
                <w:rFonts w:ascii="Arial" w:hAnsi="Arial" w:cs="Arial"/>
                <w:sz w:val="22"/>
                <w:szCs w:val="22"/>
              </w:rPr>
              <w:sym w:font="Wingdings" w:char="F071"/>
            </w:r>
          </w:p>
        </w:tc>
        <w:tc>
          <w:tcPr>
            <w:tcW w:w="2750" w:type="dxa"/>
            <w:gridSpan w:val="2"/>
          </w:tcPr>
          <w:p w:rsidR="00C41586" w:rsidRDefault="00C41586">
            <w:pPr>
              <w:pStyle w:val="MajorTableText"/>
              <w:ind w:left="360" w:right="343"/>
              <w:jc w:val="center"/>
              <w:rPr>
                <w:rFonts w:ascii="Arial" w:hAnsi="Arial" w:cs="Arial"/>
                <w:sz w:val="22"/>
                <w:szCs w:val="22"/>
              </w:rPr>
            </w:pPr>
          </w:p>
        </w:tc>
      </w:tr>
      <w:tr w:rsidR="00C41586">
        <w:tblPrEx>
          <w:tblCellMar>
            <w:top w:w="0" w:type="dxa"/>
            <w:bottom w:w="0" w:type="dxa"/>
          </w:tblCellMar>
        </w:tblPrEx>
        <w:trPr>
          <w:cantSplit/>
        </w:trPr>
        <w:tc>
          <w:tcPr>
            <w:tcW w:w="5060" w:type="dxa"/>
            <w:gridSpan w:val="4"/>
            <w:vAlign w:val="center"/>
          </w:tcPr>
          <w:p w:rsidR="00C41586" w:rsidRDefault="008167BF">
            <w:pPr>
              <w:pStyle w:val="MajorTableLastBullet"/>
              <w:numPr>
                <w:ilvl w:val="0"/>
                <w:numId w:val="0"/>
              </w:numPr>
              <w:ind w:left="360" w:right="343"/>
              <w:rPr>
                <w:rFonts w:ascii="Arial" w:hAnsi="Arial" w:cs="Arial"/>
                <w:sz w:val="22"/>
                <w:szCs w:val="22"/>
              </w:rPr>
            </w:pPr>
            <w:r>
              <w:rPr>
                <w:rFonts w:ascii="Arial" w:hAnsi="Arial" w:cs="Arial"/>
                <w:sz w:val="22"/>
                <w:szCs w:val="22"/>
              </w:rPr>
              <w:t>Demonstrate the use of different commands in the software</w:t>
            </w:r>
          </w:p>
          <w:p w:rsidR="00C41586" w:rsidRDefault="00C41586">
            <w:pPr>
              <w:pStyle w:val="MajorTableLastBullet"/>
              <w:numPr>
                <w:ilvl w:val="0"/>
                <w:numId w:val="0"/>
              </w:numPr>
              <w:ind w:left="360" w:right="343"/>
              <w:rPr>
                <w:rFonts w:ascii="Arial" w:hAnsi="Arial" w:cs="Arial"/>
                <w:sz w:val="22"/>
                <w:szCs w:val="22"/>
              </w:rPr>
            </w:pPr>
          </w:p>
        </w:tc>
        <w:tc>
          <w:tcPr>
            <w:tcW w:w="770" w:type="dxa"/>
          </w:tcPr>
          <w:p w:rsidR="00C41586" w:rsidRDefault="00C41586">
            <w:pPr>
              <w:pStyle w:val="MajorTableText"/>
              <w:ind w:left="73" w:right="73"/>
              <w:jc w:val="center"/>
              <w:rPr>
                <w:rFonts w:ascii="Arial" w:hAnsi="Arial" w:cs="Arial"/>
                <w:sz w:val="22"/>
                <w:szCs w:val="22"/>
              </w:rPr>
            </w:pPr>
            <w:r>
              <w:rPr>
                <w:rFonts w:ascii="Arial" w:hAnsi="Arial" w:cs="Arial"/>
                <w:sz w:val="22"/>
                <w:szCs w:val="22"/>
              </w:rPr>
              <w:sym w:font="Wingdings" w:char="F071"/>
            </w:r>
          </w:p>
        </w:tc>
        <w:tc>
          <w:tcPr>
            <w:tcW w:w="770" w:type="dxa"/>
          </w:tcPr>
          <w:p w:rsidR="00C41586" w:rsidRDefault="00C41586">
            <w:pPr>
              <w:pStyle w:val="MajorTableText"/>
              <w:ind w:left="360" w:right="343"/>
              <w:jc w:val="center"/>
              <w:rPr>
                <w:rFonts w:ascii="Arial" w:hAnsi="Arial" w:cs="Arial"/>
                <w:sz w:val="22"/>
                <w:szCs w:val="22"/>
              </w:rPr>
            </w:pPr>
            <w:r>
              <w:rPr>
                <w:rFonts w:ascii="Arial" w:hAnsi="Arial" w:cs="Arial"/>
                <w:sz w:val="22"/>
                <w:szCs w:val="22"/>
              </w:rPr>
              <w:sym w:font="Wingdings" w:char="F071"/>
            </w:r>
          </w:p>
        </w:tc>
        <w:tc>
          <w:tcPr>
            <w:tcW w:w="2750" w:type="dxa"/>
            <w:gridSpan w:val="2"/>
          </w:tcPr>
          <w:p w:rsidR="00C41586" w:rsidRDefault="00C41586">
            <w:pPr>
              <w:pStyle w:val="MajorTableText"/>
              <w:ind w:left="360" w:right="343"/>
              <w:jc w:val="center"/>
              <w:rPr>
                <w:rFonts w:ascii="Arial" w:hAnsi="Arial" w:cs="Arial"/>
                <w:sz w:val="22"/>
                <w:szCs w:val="22"/>
              </w:rPr>
            </w:pPr>
          </w:p>
        </w:tc>
      </w:tr>
      <w:tr w:rsidR="00C41586">
        <w:tblPrEx>
          <w:tblCellMar>
            <w:top w:w="0" w:type="dxa"/>
            <w:bottom w:w="0" w:type="dxa"/>
          </w:tblCellMar>
        </w:tblPrEx>
        <w:trPr>
          <w:cantSplit/>
        </w:trPr>
        <w:tc>
          <w:tcPr>
            <w:tcW w:w="5060" w:type="dxa"/>
            <w:gridSpan w:val="4"/>
            <w:vAlign w:val="center"/>
          </w:tcPr>
          <w:p w:rsidR="00C41586" w:rsidRDefault="005D0832">
            <w:pPr>
              <w:pStyle w:val="MajorTableLastBullet"/>
              <w:numPr>
                <w:ilvl w:val="0"/>
                <w:numId w:val="0"/>
              </w:numPr>
              <w:ind w:left="360" w:right="343"/>
              <w:rPr>
                <w:rFonts w:ascii="Arial" w:hAnsi="Arial" w:cs="Arial"/>
                <w:sz w:val="22"/>
                <w:szCs w:val="22"/>
              </w:rPr>
            </w:pPr>
            <w:r>
              <w:rPr>
                <w:rFonts w:ascii="Arial" w:hAnsi="Arial" w:cs="Arial"/>
                <w:sz w:val="22"/>
                <w:szCs w:val="22"/>
              </w:rPr>
              <w:t>Demonstrates an understanding of OHS processes</w:t>
            </w:r>
          </w:p>
          <w:p w:rsidR="00C41586" w:rsidRDefault="00C41586">
            <w:pPr>
              <w:pStyle w:val="MajorTableLastBullet"/>
              <w:numPr>
                <w:ilvl w:val="0"/>
                <w:numId w:val="0"/>
              </w:numPr>
              <w:ind w:left="360" w:right="343"/>
              <w:rPr>
                <w:rFonts w:ascii="Arial" w:hAnsi="Arial" w:cs="Arial"/>
                <w:sz w:val="22"/>
                <w:szCs w:val="22"/>
              </w:rPr>
            </w:pPr>
          </w:p>
        </w:tc>
        <w:tc>
          <w:tcPr>
            <w:tcW w:w="770" w:type="dxa"/>
          </w:tcPr>
          <w:p w:rsidR="00C41586" w:rsidRDefault="00C41586">
            <w:pPr>
              <w:pStyle w:val="MajorTableText"/>
              <w:ind w:left="73" w:right="73"/>
              <w:jc w:val="center"/>
              <w:rPr>
                <w:rFonts w:ascii="Arial" w:hAnsi="Arial" w:cs="Arial"/>
                <w:sz w:val="22"/>
                <w:szCs w:val="22"/>
              </w:rPr>
            </w:pPr>
            <w:r>
              <w:rPr>
                <w:rFonts w:ascii="Arial" w:hAnsi="Arial" w:cs="Arial"/>
                <w:sz w:val="22"/>
                <w:szCs w:val="22"/>
              </w:rPr>
              <w:sym w:font="Wingdings" w:char="F071"/>
            </w:r>
          </w:p>
        </w:tc>
        <w:tc>
          <w:tcPr>
            <w:tcW w:w="770" w:type="dxa"/>
          </w:tcPr>
          <w:p w:rsidR="00C41586" w:rsidRDefault="00C41586">
            <w:pPr>
              <w:pStyle w:val="MajorTableText"/>
              <w:ind w:left="360" w:right="343"/>
              <w:jc w:val="center"/>
              <w:rPr>
                <w:rFonts w:ascii="Arial" w:hAnsi="Arial" w:cs="Arial"/>
                <w:sz w:val="22"/>
                <w:szCs w:val="22"/>
              </w:rPr>
            </w:pPr>
            <w:r>
              <w:rPr>
                <w:rFonts w:ascii="Arial" w:hAnsi="Arial" w:cs="Arial"/>
                <w:sz w:val="22"/>
                <w:szCs w:val="22"/>
              </w:rPr>
              <w:sym w:font="Wingdings" w:char="F071"/>
            </w:r>
          </w:p>
        </w:tc>
        <w:tc>
          <w:tcPr>
            <w:tcW w:w="2750" w:type="dxa"/>
            <w:gridSpan w:val="2"/>
          </w:tcPr>
          <w:p w:rsidR="00C41586" w:rsidRDefault="00C41586">
            <w:pPr>
              <w:pStyle w:val="MajorTableText"/>
              <w:ind w:left="360" w:right="343"/>
              <w:jc w:val="center"/>
              <w:rPr>
                <w:rFonts w:ascii="Arial" w:hAnsi="Arial" w:cs="Arial"/>
                <w:sz w:val="22"/>
                <w:szCs w:val="22"/>
              </w:rPr>
            </w:pPr>
          </w:p>
        </w:tc>
      </w:tr>
      <w:tr w:rsidR="00C41586">
        <w:tblPrEx>
          <w:tblCellMar>
            <w:top w:w="0" w:type="dxa"/>
            <w:bottom w:w="0" w:type="dxa"/>
          </w:tblCellMar>
        </w:tblPrEx>
        <w:trPr>
          <w:cantSplit/>
        </w:trPr>
        <w:tc>
          <w:tcPr>
            <w:tcW w:w="5060" w:type="dxa"/>
            <w:gridSpan w:val="4"/>
            <w:vAlign w:val="center"/>
          </w:tcPr>
          <w:p w:rsidR="00C41586" w:rsidRDefault="00C41586">
            <w:pPr>
              <w:pStyle w:val="MajorTableLastBullet"/>
              <w:numPr>
                <w:ilvl w:val="0"/>
                <w:numId w:val="0"/>
              </w:numPr>
              <w:ind w:left="360" w:right="343"/>
              <w:rPr>
                <w:rFonts w:ascii="Arial" w:hAnsi="Arial" w:cs="Arial"/>
                <w:sz w:val="22"/>
                <w:szCs w:val="22"/>
              </w:rPr>
            </w:pPr>
          </w:p>
          <w:p w:rsidR="00C41586" w:rsidRDefault="00C41586">
            <w:pPr>
              <w:pStyle w:val="MajorTableLastBullet"/>
              <w:numPr>
                <w:ilvl w:val="0"/>
                <w:numId w:val="0"/>
              </w:numPr>
              <w:ind w:left="360" w:right="343"/>
              <w:rPr>
                <w:rFonts w:ascii="Arial" w:hAnsi="Arial" w:cs="Arial"/>
                <w:sz w:val="22"/>
                <w:szCs w:val="22"/>
              </w:rPr>
            </w:pPr>
          </w:p>
        </w:tc>
        <w:tc>
          <w:tcPr>
            <w:tcW w:w="770" w:type="dxa"/>
          </w:tcPr>
          <w:p w:rsidR="00C41586" w:rsidRDefault="00C41586">
            <w:pPr>
              <w:pStyle w:val="MajorTableText"/>
              <w:ind w:left="73" w:right="73"/>
              <w:jc w:val="center"/>
              <w:rPr>
                <w:rFonts w:ascii="Arial" w:hAnsi="Arial" w:cs="Arial"/>
                <w:sz w:val="22"/>
                <w:szCs w:val="22"/>
              </w:rPr>
            </w:pPr>
            <w:r>
              <w:rPr>
                <w:rFonts w:ascii="Arial" w:hAnsi="Arial" w:cs="Arial"/>
                <w:sz w:val="22"/>
                <w:szCs w:val="22"/>
              </w:rPr>
              <w:sym w:font="Wingdings" w:char="F071"/>
            </w:r>
          </w:p>
        </w:tc>
        <w:tc>
          <w:tcPr>
            <w:tcW w:w="770" w:type="dxa"/>
          </w:tcPr>
          <w:p w:rsidR="00C41586" w:rsidRDefault="00C41586">
            <w:pPr>
              <w:pStyle w:val="MajorTableText"/>
              <w:ind w:left="360" w:right="343"/>
              <w:jc w:val="center"/>
              <w:rPr>
                <w:rFonts w:ascii="Arial" w:hAnsi="Arial" w:cs="Arial"/>
                <w:sz w:val="22"/>
                <w:szCs w:val="22"/>
              </w:rPr>
            </w:pPr>
            <w:r>
              <w:rPr>
                <w:rFonts w:ascii="Arial" w:hAnsi="Arial" w:cs="Arial"/>
                <w:sz w:val="22"/>
                <w:szCs w:val="22"/>
              </w:rPr>
              <w:sym w:font="Wingdings" w:char="F071"/>
            </w:r>
          </w:p>
        </w:tc>
        <w:tc>
          <w:tcPr>
            <w:tcW w:w="2750" w:type="dxa"/>
            <w:gridSpan w:val="2"/>
          </w:tcPr>
          <w:p w:rsidR="00C41586" w:rsidRDefault="00C41586">
            <w:pPr>
              <w:pStyle w:val="MajorTableText"/>
              <w:ind w:left="360" w:right="343"/>
              <w:jc w:val="center"/>
              <w:rPr>
                <w:rFonts w:ascii="Arial" w:hAnsi="Arial" w:cs="Arial"/>
                <w:sz w:val="22"/>
                <w:szCs w:val="22"/>
              </w:rPr>
            </w:pPr>
          </w:p>
        </w:tc>
      </w:tr>
      <w:tr w:rsidR="00C41586">
        <w:tblPrEx>
          <w:tblCellMar>
            <w:top w:w="0" w:type="dxa"/>
            <w:bottom w:w="0" w:type="dxa"/>
          </w:tblCellMar>
        </w:tblPrEx>
        <w:trPr>
          <w:cantSplit/>
        </w:trPr>
        <w:tc>
          <w:tcPr>
            <w:tcW w:w="5060" w:type="dxa"/>
            <w:gridSpan w:val="4"/>
            <w:vAlign w:val="center"/>
          </w:tcPr>
          <w:p w:rsidR="00C41586" w:rsidRDefault="00C41586">
            <w:pPr>
              <w:pStyle w:val="MajorTableLastBullet"/>
              <w:numPr>
                <w:ilvl w:val="0"/>
                <w:numId w:val="0"/>
              </w:numPr>
              <w:ind w:left="360" w:right="343"/>
              <w:rPr>
                <w:rFonts w:ascii="Arial" w:hAnsi="Arial" w:cs="Arial"/>
                <w:sz w:val="22"/>
                <w:szCs w:val="22"/>
              </w:rPr>
            </w:pPr>
          </w:p>
          <w:p w:rsidR="00C41586" w:rsidRDefault="00C41586">
            <w:pPr>
              <w:pStyle w:val="MajorTableLastBullet"/>
              <w:numPr>
                <w:ilvl w:val="0"/>
                <w:numId w:val="0"/>
              </w:numPr>
              <w:ind w:left="360" w:right="343"/>
              <w:rPr>
                <w:rFonts w:ascii="Arial" w:hAnsi="Arial" w:cs="Arial"/>
                <w:sz w:val="22"/>
                <w:szCs w:val="22"/>
              </w:rPr>
            </w:pPr>
          </w:p>
        </w:tc>
        <w:tc>
          <w:tcPr>
            <w:tcW w:w="770" w:type="dxa"/>
          </w:tcPr>
          <w:p w:rsidR="00C41586" w:rsidRDefault="00C41586">
            <w:pPr>
              <w:pStyle w:val="MajorTableText"/>
              <w:ind w:left="73" w:right="73"/>
              <w:jc w:val="center"/>
              <w:rPr>
                <w:rFonts w:ascii="Arial" w:hAnsi="Arial" w:cs="Arial"/>
                <w:sz w:val="22"/>
                <w:szCs w:val="22"/>
              </w:rPr>
            </w:pPr>
            <w:r>
              <w:rPr>
                <w:rFonts w:ascii="Arial" w:hAnsi="Arial" w:cs="Arial"/>
                <w:sz w:val="22"/>
                <w:szCs w:val="22"/>
              </w:rPr>
              <w:sym w:font="Wingdings" w:char="F071"/>
            </w:r>
          </w:p>
        </w:tc>
        <w:tc>
          <w:tcPr>
            <w:tcW w:w="770" w:type="dxa"/>
          </w:tcPr>
          <w:p w:rsidR="00C41586" w:rsidRDefault="00C41586">
            <w:pPr>
              <w:pStyle w:val="MajorTableText"/>
              <w:ind w:left="360" w:right="343"/>
              <w:jc w:val="center"/>
              <w:rPr>
                <w:rFonts w:ascii="Arial" w:hAnsi="Arial" w:cs="Arial"/>
                <w:sz w:val="22"/>
                <w:szCs w:val="22"/>
              </w:rPr>
            </w:pPr>
            <w:r>
              <w:rPr>
                <w:rFonts w:ascii="Arial" w:hAnsi="Arial" w:cs="Arial"/>
                <w:sz w:val="22"/>
                <w:szCs w:val="22"/>
              </w:rPr>
              <w:sym w:font="Wingdings" w:char="F071"/>
            </w:r>
          </w:p>
        </w:tc>
        <w:tc>
          <w:tcPr>
            <w:tcW w:w="2750" w:type="dxa"/>
            <w:gridSpan w:val="2"/>
          </w:tcPr>
          <w:p w:rsidR="00C41586" w:rsidRDefault="00C41586">
            <w:pPr>
              <w:pStyle w:val="MajorTableText"/>
              <w:ind w:left="360" w:right="343"/>
              <w:jc w:val="center"/>
              <w:rPr>
                <w:rFonts w:ascii="Arial" w:hAnsi="Arial" w:cs="Arial"/>
                <w:sz w:val="22"/>
                <w:szCs w:val="22"/>
              </w:rPr>
            </w:pPr>
          </w:p>
        </w:tc>
      </w:tr>
      <w:tr w:rsidR="00C41586">
        <w:tblPrEx>
          <w:tblCellMar>
            <w:top w:w="0" w:type="dxa"/>
            <w:bottom w:w="0" w:type="dxa"/>
          </w:tblCellMar>
        </w:tblPrEx>
        <w:trPr>
          <w:cantSplit/>
        </w:trPr>
        <w:tc>
          <w:tcPr>
            <w:tcW w:w="3630" w:type="dxa"/>
            <w:gridSpan w:val="3"/>
          </w:tcPr>
          <w:p w:rsidR="00C41586" w:rsidRDefault="00C41586">
            <w:pPr>
              <w:pStyle w:val="MajorTableText"/>
              <w:ind w:left="360" w:right="343"/>
              <w:rPr>
                <w:rFonts w:ascii="Arial" w:hAnsi="Arial" w:cs="Arial"/>
                <w:sz w:val="22"/>
                <w:szCs w:val="22"/>
              </w:rPr>
            </w:pPr>
            <w:r>
              <w:rPr>
                <w:rFonts w:ascii="Arial" w:hAnsi="Arial" w:cs="Arial"/>
                <w:sz w:val="22"/>
                <w:szCs w:val="22"/>
              </w:rPr>
              <w:t>The candidate’s performance was:</w:t>
            </w:r>
          </w:p>
        </w:tc>
        <w:tc>
          <w:tcPr>
            <w:tcW w:w="3097" w:type="dxa"/>
            <w:gridSpan w:val="4"/>
          </w:tcPr>
          <w:p w:rsidR="00C41586" w:rsidRDefault="00C41586">
            <w:pPr>
              <w:pStyle w:val="MajorTableText"/>
              <w:ind w:left="147" w:right="250"/>
              <w:rPr>
                <w:rFonts w:ascii="Arial" w:hAnsi="Arial" w:cs="Arial"/>
                <w:sz w:val="22"/>
                <w:szCs w:val="22"/>
              </w:rPr>
            </w:pPr>
            <w:r>
              <w:rPr>
                <w:rFonts w:ascii="Arial" w:hAnsi="Arial" w:cs="Arial"/>
                <w:sz w:val="22"/>
                <w:szCs w:val="22"/>
              </w:rPr>
              <w:t>Not Satisfactory</w:t>
            </w:r>
            <w:r>
              <w:rPr>
                <w:rFonts w:ascii="Arial" w:hAnsi="Arial" w:cs="Arial"/>
                <w:sz w:val="22"/>
                <w:szCs w:val="22"/>
              </w:rPr>
              <w:tab/>
            </w:r>
            <w:r>
              <w:rPr>
                <w:rFonts w:ascii="Arial" w:hAnsi="Arial" w:cs="Arial"/>
                <w:sz w:val="22"/>
                <w:szCs w:val="22"/>
              </w:rPr>
              <w:sym w:font="Wingdings" w:char="F071"/>
            </w:r>
          </w:p>
        </w:tc>
        <w:tc>
          <w:tcPr>
            <w:tcW w:w="2623" w:type="dxa"/>
          </w:tcPr>
          <w:p w:rsidR="00C41586" w:rsidRDefault="00C41586">
            <w:pPr>
              <w:pStyle w:val="MajorTableText"/>
              <w:tabs>
                <w:tab w:val="left" w:pos="1696"/>
              </w:tabs>
              <w:ind w:left="76" w:right="217"/>
              <w:rPr>
                <w:rFonts w:ascii="Arial" w:hAnsi="Arial" w:cs="Arial"/>
                <w:sz w:val="22"/>
                <w:szCs w:val="22"/>
              </w:rPr>
            </w:pPr>
            <w:r>
              <w:rPr>
                <w:rFonts w:ascii="Arial" w:hAnsi="Arial" w:cs="Arial"/>
                <w:sz w:val="22"/>
                <w:szCs w:val="22"/>
              </w:rPr>
              <w:t>Satisfactory</w:t>
            </w:r>
            <w:r>
              <w:rPr>
                <w:rFonts w:ascii="Arial" w:hAnsi="Arial" w:cs="Arial"/>
                <w:sz w:val="22"/>
                <w:szCs w:val="22"/>
              </w:rPr>
              <w:tab/>
            </w:r>
            <w:r>
              <w:rPr>
                <w:rFonts w:ascii="Arial" w:hAnsi="Arial" w:cs="Arial"/>
                <w:sz w:val="22"/>
                <w:szCs w:val="22"/>
              </w:rPr>
              <w:sym w:font="Wingdings" w:char="F071"/>
            </w:r>
          </w:p>
        </w:tc>
      </w:tr>
      <w:tr w:rsidR="00C41586">
        <w:tblPrEx>
          <w:tblCellMar>
            <w:top w:w="0" w:type="dxa"/>
            <w:bottom w:w="0" w:type="dxa"/>
          </w:tblCellMar>
        </w:tblPrEx>
        <w:trPr>
          <w:cantSplit/>
        </w:trPr>
        <w:tc>
          <w:tcPr>
            <w:tcW w:w="9350" w:type="dxa"/>
            <w:gridSpan w:val="8"/>
          </w:tcPr>
          <w:p w:rsidR="00C41586" w:rsidRDefault="00C41586">
            <w:pPr>
              <w:pStyle w:val="MajorTableText"/>
              <w:ind w:left="360" w:right="343"/>
              <w:rPr>
                <w:rFonts w:ascii="Arial" w:hAnsi="Arial" w:cs="Arial"/>
                <w:b/>
                <w:sz w:val="22"/>
                <w:szCs w:val="22"/>
              </w:rPr>
            </w:pPr>
            <w:r>
              <w:rPr>
                <w:rFonts w:ascii="Arial" w:hAnsi="Arial" w:cs="Arial"/>
                <w:b/>
                <w:sz w:val="22"/>
                <w:szCs w:val="22"/>
              </w:rPr>
              <w:t>Feedback to candidate:</w:t>
            </w:r>
          </w:p>
          <w:p w:rsidR="00C41586" w:rsidRDefault="00C41586">
            <w:pPr>
              <w:pStyle w:val="MajorTableText"/>
              <w:ind w:left="360" w:right="343"/>
              <w:rPr>
                <w:rFonts w:ascii="Arial" w:hAnsi="Arial" w:cs="Arial"/>
                <w:sz w:val="22"/>
                <w:szCs w:val="22"/>
              </w:rPr>
            </w:pPr>
            <w:r>
              <w:rPr>
                <w:rFonts w:ascii="Arial" w:hAnsi="Arial" w:cs="Arial"/>
                <w:sz w:val="22"/>
                <w:szCs w:val="22"/>
              </w:rPr>
              <w:t>- – – – – – – – – – – – – – – – – – – – – – –</w:t>
            </w:r>
            <w:r w:rsidR="008167BF">
              <w:rPr>
                <w:rFonts w:ascii="Arial" w:hAnsi="Arial" w:cs="Arial"/>
                <w:sz w:val="22"/>
                <w:szCs w:val="22"/>
              </w:rPr>
              <w:t xml:space="preserve"> </w:t>
            </w:r>
            <w:r>
              <w:rPr>
                <w:rFonts w:ascii="Arial" w:hAnsi="Arial" w:cs="Arial"/>
                <w:sz w:val="22"/>
                <w:szCs w:val="22"/>
              </w:rPr>
              <w:t xml:space="preserve">– – – – – – – – – – – – – – – –  </w:t>
            </w:r>
          </w:p>
          <w:p w:rsidR="00C41586" w:rsidRDefault="00C41586">
            <w:pPr>
              <w:pStyle w:val="MajorTableText"/>
              <w:ind w:left="360" w:right="343"/>
              <w:rPr>
                <w:rFonts w:ascii="Arial" w:hAnsi="Arial" w:cs="Arial"/>
                <w:sz w:val="22"/>
                <w:szCs w:val="22"/>
              </w:rPr>
            </w:pPr>
            <w:r>
              <w:rPr>
                <w:rFonts w:ascii="Arial" w:hAnsi="Arial" w:cs="Arial"/>
                <w:sz w:val="22"/>
                <w:szCs w:val="22"/>
              </w:rPr>
              <w:t xml:space="preserve">- – – – – – – – – – – – – – – – – – – – – – – – – – – – – – – – – – – – – – – </w:t>
            </w:r>
          </w:p>
          <w:p w:rsidR="00C41586" w:rsidRDefault="00C41586">
            <w:pPr>
              <w:pStyle w:val="MajorTableText"/>
              <w:ind w:left="360" w:right="343"/>
              <w:rPr>
                <w:rFonts w:ascii="Arial" w:hAnsi="Arial" w:cs="Arial"/>
                <w:sz w:val="22"/>
                <w:szCs w:val="22"/>
              </w:rPr>
            </w:pPr>
            <w:r>
              <w:rPr>
                <w:rFonts w:ascii="Arial" w:hAnsi="Arial" w:cs="Arial"/>
                <w:sz w:val="22"/>
                <w:szCs w:val="22"/>
              </w:rPr>
              <w:t xml:space="preserve">– – – – – – – – – – – – – – – – – – – – – – – – – – – – – – – – – – – – – – – </w:t>
            </w:r>
          </w:p>
          <w:p w:rsidR="00C41586" w:rsidRDefault="00C41586">
            <w:pPr>
              <w:pStyle w:val="MajorTableText"/>
              <w:ind w:left="360" w:right="343"/>
              <w:rPr>
                <w:rFonts w:ascii="Arial" w:hAnsi="Arial" w:cs="Arial"/>
                <w:b/>
                <w:sz w:val="22"/>
                <w:szCs w:val="22"/>
              </w:rPr>
            </w:pPr>
          </w:p>
          <w:p w:rsidR="00C41586" w:rsidRDefault="00C41586">
            <w:pPr>
              <w:pStyle w:val="MajorTableText"/>
              <w:ind w:left="360" w:right="343"/>
              <w:rPr>
                <w:rFonts w:ascii="Arial" w:hAnsi="Arial" w:cs="Arial"/>
                <w:sz w:val="22"/>
                <w:szCs w:val="22"/>
              </w:rPr>
            </w:pPr>
            <w:r>
              <w:rPr>
                <w:rFonts w:ascii="Arial" w:hAnsi="Arial" w:cs="Arial"/>
                <w:b/>
                <w:sz w:val="22"/>
                <w:szCs w:val="22"/>
              </w:rPr>
              <w:t>Feedback from candidate:</w:t>
            </w:r>
            <w:r>
              <w:rPr>
                <w:rFonts w:ascii="Arial" w:hAnsi="Arial" w:cs="Arial"/>
                <w:sz w:val="22"/>
                <w:szCs w:val="22"/>
              </w:rPr>
              <w:t xml:space="preserve"> - – – – – – – – – – – – – – – – – – – – – – – – </w:t>
            </w:r>
          </w:p>
          <w:p w:rsidR="00C41586" w:rsidRDefault="00C41586">
            <w:pPr>
              <w:pStyle w:val="MajorTableText"/>
              <w:ind w:left="360" w:right="343"/>
              <w:rPr>
                <w:rFonts w:ascii="Arial" w:hAnsi="Arial" w:cs="Arial"/>
                <w:sz w:val="22"/>
                <w:szCs w:val="22"/>
              </w:rPr>
            </w:pPr>
            <w:r>
              <w:rPr>
                <w:rFonts w:ascii="Arial" w:hAnsi="Arial" w:cs="Arial"/>
                <w:sz w:val="22"/>
                <w:szCs w:val="22"/>
              </w:rPr>
              <w:t xml:space="preserve">– – – – – – – – – – – – – – – – – – – – – – – – – – – – – – – – –  – – – – – </w:t>
            </w:r>
          </w:p>
          <w:p w:rsidR="00C41586" w:rsidRDefault="00C41586">
            <w:pPr>
              <w:pStyle w:val="MajorTableText"/>
              <w:ind w:left="360" w:right="343"/>
              <w:rPr>
                <w:rFonts w:ascii="Arial" w:hAnsi="Arial" w:cs="Arial"/>
                <w:sz w:val="22"/>
                <w:szCs w:val="22"/>
              </w:rPr>
            </w:pPr>
            <w:r>
              <w:rPr>
                <w:rFonts w:ascii="Arial" w:hAnsi="Arial" w:cs="Arial"/>
                <w:sz w:val="22"/>
                <w:szCs w:val="22"/>
              </w:rPr>
              <w:t xml:space="preserve">- – – – – – – – – – – – – – – – – – – – – – – – – – – – – – – – – – – – – – –  </w:t>
            </w:r>
          </w:p>
          <w:p w:rsidR="00C41586" w:rsidRDefault="00C41586">
            <w:pPr>
              <w:pStyle w:val="MajorTableText"/>
              <w:ind w:right="343"/>
              <w:rPr>
                <w:rFonts w:ascii="Arial" w:hAnsi="Arial" w:cs="Arial"/>
                <w:sz w:val="22"/>
                <w:szCs w:val="22"/>
              </w:rPr>
            </w:pPr>
          </w:p>
        </w:tc>
      </w:tr>
      <w:tr w:rsidR="00C41586">
        <w:tblPrEx>
          <w:tblCellMar>
            <w:top w:w="0" w:type="dxa"/>
            <w:left w:w="108" w:type="dxa"/>
            <w:bottom w:w="0" w:type="dxa"/>
            <w:right w:w="108" w:type="dxa"/>
          </w:tblCellMar>
        </w:tblPrEx>
        <w:tc>
          <w:tcPr>
            <w:tcW w:w="3608" w:type="dxa"/>
            <w:gridSpan w:val="2"/>
            <w:shd w:val="pct10" w:color="auto" w:fill="auto"/>
          </w:tcPr>
          <w:p w:rsidR="00C41586" w:rsidRDefault="00C41586">
            <w:pPr>
              <w:pStyle w:val="MajorTableText"/>
              <w:ind w:left="360" w:right="343"/>
              <w:rPr>
                <w:rFonts w:ascii="Arial" w:hAnsi="Arial" w:cs="Arial"/>
                <w:b/>
                <w:sz w:val="22"/>
                <w:szCs w:val="22"/>
              </w:rPr>
            </w:pPr>
            <w:r>
              <w:rPr>
                <w:rFonts w:ascii="Arial" w:hAnsi="Arial" w:cs="Arial"/>
                <w:b/>
                <w:sz w:val="22"/>
                <w:szCs w:val="22"/>
              </w:rPr>
              <w:t>Candidate signature:</w:t>
            </w:r>
          </w:p>
        </w:tc>
        <w:tc>
          <w:tcPr>
            <w:tcW w:w="5742" w:type="dxa"/>
            <w:gridSpan w:val="6"/>
          </w:tcPr>
          <w:p w:rsidR="00C41586" w:rsidRDefault="00C41586">
            <w:pPr>
              <w:pStyle w:val="MajorTableText"/>
              <w:ind w:left="360" w:right="343"/>
              <w:rPr>
                <w:rFonts w:ascii="Arial" w:hAnsi="Arial" w:cs="Arial"/>
                <w:sz w:val="22"/>
                <w:szCs w:val="22"/>
              </w:rPr>
            </w:pPr>
          </w:p>
          <w:p w:rsidR="00C41586" w:rsidRDefault="00C41586">
            <w:pPr>
              <w:pStyle w:val="MajorTableText"/>
              <w:ind w:left="360" w:right="343"/>
              <w:rPr>
                <w:rFonts w:ascii="Arial" w:hAnsi="Arial" w:cs="Arial"/>
                <w:sz w:val="22"/>
                <w:szCs w:val="22"/>
              </w:rPr>
            </w:pPr>
          </w:p>
        </w:tc>
      </w:tr>
      <w:tr w:rsidR="00C41586">
        <w:tblPrEx>
          <w:tblCellMar>
            <w:top w:w="0" w:type="dxa"/>
            <w:left w:w="108" w:type="dxa"/>
            <w:bottom w:w="0" w:type="dxa"/>
            <w:right w:w="108" w:type="dxa"/>
          </w:tblCellMar>
        </w:tblPrEx>
        <w:tc>
          <w:tcPr>
            <w:tcW w:w="3608" w:type="dxa"/>
            <w:gridSpan w:val="2"/>
            <w:shd w:val="pct10" w:color="auto" w:fill="auto"/>
          </w:tcPr>
          <w:p w:rsidR="00C41586" w:rsidRDefault="00C41586">
            <w:pPr>
              <w:pStyle w:val="MajorTableText"/>
              <w:ind w:left="360" w:right="343"/>
              <w:rPr>
                <w:rFonts w:ascii="Arial" w:hAnsi="Arial" w:cs="Arial"/>
                <w:b/>
                <w:sz w:val="22"/>
                <w:szCs w:val="22"/>
              </w:rPr>
            </w:pPr>
            <w:r>
              <w:rPr>
                <w:rFonts w:ascii="Arial" w:hAnsi="Arial" w:cs="Arial"/>
                <w:b/>
                <w:sz w:val="22"/>
                <w:szCs w:val="22"/>
              </w:rPr>
              <w:t>Assessor signature:</w:t>
            </w:r>
          </w:p>
        </w:tc>
        <w:tc>
          <w:tcPr>
            <w:tcW w:w="5742" w:type="dxa"/>
            <w:gridSpan w:val="6"/>
          </w:tcPr>
          <w:p w:rsidR="00C41586" w:rsidRDefault="00C41586">
            <w:pPr>
              <w:pStyle w:val="MajorTableText"/>
              <w:ind w:left="360" w:right="343"/>
              <w:rPr>
                <w:rFonts w:ascii="Arial" w:hAnsi="Arial" w:cs="Arial"/>
                <w:sz w:val="22"/>
                <w:szCs w:val="22"/>
              </w:rPr>
            </w:pPr>
          </w:p>
          <w:p w:rsidR="00C41586" w:rsidRDefault="00C41586">
            <w:pPr>
              <w:pStyle w:val="MajorTableText"/>
              <w:ind w:left="360" w:right="343"/>
              <w:rPr>
                <w:rFonts w:ascii="Arial" w:hAnsi="Arial" w:cs="Arial"/>
                <w:sz w:val="22"/>
                <w:szCs w:val="22"/>
              </w:rPr>
            </w:pPr>
          </w:p>
        </w:tc>
      </w:tr>
    </w:tbl>
    <w:p w:rsidR="00C41586" w:rsidRDefault="00C41586">
      <w:pPr>
        <w:pStyle w:val="TableRefHeading"/>
        <w:spacing w:after="240" w:line="240" w:lineRule="auto"/>
        <w:ind w:left="360" w:right="343"/>
        <w:jc w:val="center"/>
        <w:rPr>
          <w:rFonts w:ascii="Arial" w:hAnsi="Arial" w:cs="Arial"/>
        </w:rPr>
      </w:pPr>
      <w:r>
        <w:rPr>
          <w:rFonts w:ascii="Arial" w:hAnsi="Arial" w:cs="Arial"/>
          <w:sz w:val="22"/>
          <w:szCs w:val="22"/>
        </w:rPr>
        <w:br w:type="page"/>
      </w:r>
    </w:p>
    <w:p w:rsidR="00C41586" w:rsidRDefault="00C41586">
      <w:pPr>
        <w:pStyle w:val="Heading1"/>
        <w:spacing w:before="0" w:after="0"/>
        <w:jc w:val="center"/>
      </w:pPr>
      <w:r>
        <w:t xml:space="preserve">Western Sydney Region RTO </w:t>
      </w:r>
    </w:p>
    <w:p w:rsidR="00C41586" w:rsidRDefault="00C41586">
      <w:pPr>
        <w:pStyle w:val="Heading1"/>
        <w:spacing w:before="0" w:after="0"/>
        <w:jc w:val="center"/>
        <w:rPr>
          <w:sz w:val="22"/>
          <w:szCs w:val="22"/>
        </w:rPr>
      </w:pPr>
      <w:r>
        <w:rPr>
          <w:sz w:val="22"/>
          <w:szCs w:val="22"/>
        </w:rPr>
        <w:t>Vocational Education and Training</w:t>
      </w:r>
    </w:p>
    <w:p w:rsidR="00C41586" w:rsidRDefault="00C41586">
      <w:pPr>
        <w:jc w:val="center"/>
        <w:rPr>
          <w:rFonts w:ascii="Arial" w:hAnsi="Arial" w:cs="Arial"/>
          <w:b/>
          <w:sz w:val="22"/>
          <w:szCs w:val="22"/>
        </w:rPr>
      </w:pPr>
      <w:r>
        <w:rPr>
          <w:rFonts w:ascii="Arial" w:hAnsi="Arial" w:cs="Arial"/>
          <w:b/>
          <w:sz w:val="22"/>
          <w:szCs w:val="22"/>
        </w:rPr>
        <w:t>Assessment Feedback</w:t>
      </w:r>
    </w:p>
    <w:p w:rsidR="00C41586" w:rsidRDefault="00C41586"/>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C41586">
        <w:trPr>
          <w:trHeight w:val="453"/>
        </w:trPr>
        <w:tc>
          <w:tcPr>
            <w:tcW w:w="5000" w:type="pct"/>
            <w:gridSpan w:val="2"/>
            <w:vAlign w:val="center"/>
          </w:tcPr>
          <w:p w:rsidR="00C41586" w:rsidRDefault="00C41586">
            <w:pPr>
              <w:rPr>
                <w:rFonts w:ascii="Arial" w:hAnsi="Arial" w:cs="Arial"/>
                <w:sz w:val="22"/>
                <w:szCs w:val="22"/>
                <w:lang w:val="en-US"/>
              </w:rPr>
            </w:pPr>
            <w:r>
              <w:rPr>
                <w:rFonts w:ascii="Arial" w:hAnsi="Arial" w:cs="Arial"/>
                <w:b/>
                <w:sz w:val="22"/>
                <w:szCs w:val="22"/>
                <w:lang w:val="en-US"/>
              </w:rPr>
              <w:t xml:space="preserve">VET Framework: </w:t>
            </w:r>
            <w:r>
              <w:rPr>
                <w:rFonts w:ascii="Arial" w:hAnsi="Arial" w:cs="Arial"/>
                <w:sz w:val="20"/>
                <w:szCs w:val="20"/>
              </w:rPr>
              <w:t>Business Services</w:t>
            </w:r>
          </w:p>
        </w:tc>
      </w:tr>
      <w:tr w:rsidR="00C41586">
        <w:trPr>
          <w:trHeight w:val="453"/>
        </w:trPr>
        <w:tc>
          <w:tcPr>
            <w:tcW w:w="5000" w:type="pct"/>
            <w:gridSpan w:val="2"/>
            <w:vAlign w:val="center"/>
          </w:tcPr>
          <w:p w:rsidR="00C41586" w:rsidRDefault="00C41586">
            <w:pPr>
              <w:rPr>
                <w:rFonts w:ascii="Arial" w:hAnsi="Arial" w:cs="Arial"/>
                <w:sz w:val="22"/>
                <w:szCs w:val="22"/>
                <w:lang w:val="en-US"/>
              </w:rPr>
            </w:pPr>
            <w:r>
              <w:rPr>
                <w:rFonts w:ascii="Arial" w:hAnsi="Arial" w:cs="Arial"/>
                <w:b/>
                <w:sz w:val="22"/>
                <w:szCs w:val="22"/>
                <w:lang w:val="en-US"/>
              </w:rPr>
              <w:t xml:space="preserve">Assessor / Teacher: </w:t>
            </w:r>
          </w:p>
        </w:tc>
      </w:tr>
      <w:tr w:rsidR="00C41586">
        <w:trPr>
          <w:trHeight w:val="453"/>
        </w:trPr>
        <w:tc>
          <w:tcPr>
            <w:tcW w:w="5000" w:type="pct"/>
            <w:gridSpan w:val="2"/>
            <w:vAlign w:val="center"/>
          </w:tcPr>
          <w:p w:rsidR="00C41586" w:rsidRDefault="00C41586">
            <w:pPr>
              <w:pStyle w:val="Header"/>
              <w:rPr>
                <w:rFonts w:cs="Arial"/>
                <w:sz w:val="22"/>
              </w:rPr>
            </w:pPr>
            <w:r>
              <w:rPr>
                <w:rFonts w:cs="Arial"/>
                <w:b/>
                <w:sz w:val="22"/>
              </w:rPr>
              <w:t xml:space="preserve">Unit of competency </w:t>
            </w:r>
            <w:r>
              <w:rPr>
                <w:rFonts w:cs="Arial"/>
                <w:sz w:val="22"/>
              </w:rPr>
              <w:t xml:space="preserve">    </w:t>
            </w:r>
          </w:p>
          <w:p w:rsidR="00C41586" w:rsidRDefault="00C35E52">
            <w:pPr>
              <w:pStyle w:val="Header"/>
              <w:ind w:left="720"/>
              <w:rPr>
                <w:rFonts w:cs="Arial"/>
              </w:rPr>
            </w:pPr>
            <w:r>
              <w:rPr>
                <w:rFonts w:cs="Arial"/>
              </w:rPr>
              <w:t>BSBITU201A Produce Simple Word Processed Documents</w:t>
            </w:r>
          </w:p>
          <w:p w:rsidR="00C41586" w:rsidRDefault="00C41586">
            <w:pPr>
              <w:pStyle w:val="Header"/>
              <w:ind w:left="720"/>
              <w:rPr>
                <w:rFonts w:cs="Arial"/>
              </w:rPr>
            </w:pPr>
            <w:r>
              <w:rPr>
                <w:rFonts w:cs="Arial"/>
              </w:rPr>
              <w:t>BSBOHS201A  Participate in OHS Processes</w:t>
            </w:r>
          </w:p>
          <w:p w:rsidR="00C41586" w:rsidRDefault="00C41586">
            <w:pPr>
              <w:pStyle w:val="Header"/>
              <w:ind w:left="720"/>
              <w:rPr>
                <w:rFonts w:cs="Arial"/>
              </w:rPr>
            </w:pPr>
          </w:p>
          <w:p w:rsidR="00C35E52" w:rsidRDefault="00C35E52">
            <w:pPr>
              <w:pStyle w:val="Header"/>
              <w:ind w:left="720"/>
              <w:rPr>
                <w:rFonts w:cs="Arial"/>
              </w:rPr>
            </w:pPr>
          </w:p>
        </w:tc>
      </w:tr>
      <w:tr w:rsidR="00C41586">
        <w:trPr>
          <w:gridBefore w:val="1"/>
          <w:wBefore w:w="5" w:type="pct"/>
          <w:trHeight w:val="448"/>
        </w:trPr>
        <w:tc>
          <w:tcPr>
            <w:tcW w:w="4995" w:type="pct"/>
            <w:vAlign w:val="center"/>
          </w:tcPr>
          <w:p w:rsidR="00C41586" w:rsidRDefault="00C41586">
            <w:pPr>
              <w:rPr>
                <w:rFonts w:ascii="Arial" w:hAnsi="Arial" w:cs="Arial"/>
                <w:b/>
                <w:sz w:val="22"/>
                <w:szCs w:val="22"/>
                <w:lang w:val="en-US"/>
              </w:rPr>
            </w:pPr>
            <w:r>
              <w:rPr>
                <w:rFonts w:ascii="Arial" w:hAnsi="Arial" w:cs="Arial"/>
                <w:b/>
                <w:sz w:val="22"/>
                <w:szCs w:val="22"/>
                <w:lang w:val="en-US"/>
              </w:rPr>
              <w:t xml:space="preserve"> Due Date:                                                    Date  Received:                                  </w:t>
            </w:r>
          </w:p>
        </w:tc>
      </w:tr>
    </w:tbl>
    <w:p w:rsidR="00C41586" w:rsidRDefault="00C41586">
      <w:pPr>
        <w:rPr>
          <w:rFonts w:ascii="Arial" w:hAnsi="Arial" w:cs="Arial"/>
          <w:sz w:val="20"/>
          <w:szCs w:val="20"/>
        </w:rPr>
      </w:pPr>
    </w:p>
    <w:p w:rsidR="00C41586" w:rsidRDefault="00C41586">
      <w:pPr>
        <w:rPr>
          <w:rFonts w:ascii="Arial" w:hAnsi="Arial" w:cs="Arial"/>
          <w:b/>
          <w:sz w:val="22"/>
          <w:szCs w:val="22"/>
        </w:rPr>
      </w:pPr>
      <w:r>
        <w:rPr>
          <w:rFonts w:ascii="Arial" w:hAnsi="Arial" w:cs="Arial"/>
          <w:b/>
          <w:sz w:val="22"/>
          <w:szCs w:val="22"/>
        </w:rPr>
        <w:t>Overall Result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32"/>
        <w:gridCol w:w="3493"/>
        <w:gridCol w:w="2920"/>
      </w:tblGrid>
      <w:tr w:rsidR="00C41586">
        <w:trPr>
          <w:trHeight w:val="736"/>
        </w:trPr>
        <w:tc>
          <w:tcPr>
            <w:tcW w:w="1532" w:type="pct"/>
          </w:tcPr>
          <w:p w:rsidR="00C41586" w:rsidRDefault="00C41586">
            <w:pPr>
              <w:jc w:val="center"/>
              <w:rPr>
                <w:rFonts w:ascii="Arial" w:hAnsi="Arial" w:cs="Arial"/>
                <w:b/>
                <w:sz w:val="20"/>
                <w:szCs w:val="20"/>
                <w:lang w:val="en-US"/>
              </w:rPr>
            </w:pPr>
            <w:r>
              <w:rPr>
                <w:rFonts w:ascii="Arial" w:hAnsi="Arial" w:cs="Arial"/>
                <w:b/>
                <w:sz w:val="20"/>
                <w:szCs w:val="20"/>
                <w:lang w:val="en-US"/>
              </w:rPr>
              <w:t>Unit Code</w:t>
            </w:r>
          </w:p>
        </w:tc>
        <w:tc>
          <w:tcPr>
            <w:tcW w:w="1889" w:type="pct"/>
          </w:tcPr>
          <w:p w:rsidR="00C41586" w:rsidRDefault="00C41586">
            <w:pPr>
              <w:jc w:val="center"/>
              <w:rPr>
                <w:rFonts w:ascii="Arial" w:hAnsi="Arial" w:cs="Arial"/>
                <w:b/>
                <w:sz w:val="20"/>
                <w:szCs w:val="20"/>
                <w:lang w:val="en-US"/>
              </w:rPr>
            </w:pPr>
            <w:r>
              <w:rPr>
                <w:rFonts w:ascii="Arial" w:hAnsi="Arial" w:cs="Arial"/>
                <w:b/>
                <w:sz w:val="20"/>
                <w:szCs w:val="20"/>
                <w:lang w:val="en-US"/>
              </w:rPr>
              <w:t>Elements of Competency</w:t>
            </w:r>
          </w:p>
          <w:p w:rsidR="00C41586" w:rsidRDefault="00C41586">
            <w:pPr>
              <w:jc w:val="center"/>
              <w:rPr>
                <w:rFonts w:ascii="Arial" w:hAnsi="Arial" w:cs="Arial"/>
                <w:b/>
                <w:sz w:val="20"/>
                <w:szCs w:val="20"/>
                <w:lang w:val="en-US"/>
              </w:rPr>
            </w:pPr>
          </w:p>
        </w:tc>
        <w:tc>
          <w:tcPr>
            <w:tcW w:w="1579" w:type="pct"/>
          </w:tcPr>
          <w:p w:rsidR="00C41586" w:rsidRDefault="00C41586">
            <w:pPr>
              <w:ind w:left="251" w:hanging="251"/>
              <w:rPr>
                <w:rFonts w:ascii="Arial" w:hAnsi="Arial" w:cs="Arial"/>
                <w:b/>
                <w:sz w:val="20"/>
                <w:szCs w:val="20"/>
              </w:rPr>
            </w:pPr>
            <w:r>
              <w:rPr>
                <w:rFonts w:ascii="Arial" w:hAnsi="Arial" w:cs="Arial"/>
                <w:b/>
                <w:sz w:val="20"/>
                <w:szCs w:val="20"/>
              </w:rPr>
              <w:t>Competent/Not Yet Competent</w:t>
            </w:r>
          </w:p>
        </w:tc>
      </w:tr>
      <w:tr w:rsidR="00C41586">
        <w:trPr>
          <w:trHeight w:val="510"/>
        </w:trPr>
        <w:tc>
          <w:tcPr>
            <w:tcW w:w="1532" w:type="pct"/>
          </w:tcPr>
          <w:p w:rsidR="00C41586" w:rsidRDefault="00C35E52">
            <w:pPr>
              <w:spacing w:before="20"/>
              <w:rPr>
                <w:rFonts w:ascii="Arial" w:hAnsi="Arial" w:cs="Arial"/>
                <w:b/>
                <w:sz w:val="20"/>
                <w:szCs w:val="20"/>
              </w:rPr>
            </w:pPr>
            <w:r>
              <w:rPr>
                <w:rFonts w:ascii="Arial" w:hAnsi="Arial" w:cs="Arial"/>
                <w:sz w:val="20"/>
                <w:szCs w:val="20"/>
              </w:rPr>
              <w:t>BSBITU201A Produce Simple Word Processed Documents</w:t>
            </w:r>
          </w:p>
        </w:tc>
        <w:tc>
          <w:tcPr>
            <w:tcW w:w="1889" w:type="pct"/>
          </w:tcPr>
          <w:p w:rsidR="00C41586" w:rsidRDefault="00C35E52" w:rsidP="00C35E52">
            <w:pPr>
              <w:pStyle w:val="Column1"/>
            </w:pPr>
            <w:r>
              <w:t>Prepare to produce documents</w:t>
            </w:r>
          </w:p>
          <w:p w:rsidR="00C41586" w:rsidRDefault="00C41586">
            <w:pPr>
              <w:tabs>
                <w:tab w:val="left" w:pos="1620"/>
              </w:tabs>
              <w:spacing w:before="20"/>
              <w:rPr>
                <w:rFonts w:ascii="Arial" w:hAnsi="Arial" w:cs="Arial"/>
                <w:sz w:val="20"/>
                <w:szCs w:val="20"/>
              </w:rPr>
            </w:pPr>
          </w:p>
        </w:tc>
        <w:tc>
          <w:tcPr>
            <w:tcW w:w="1579" w:type="pct"/>
          </w:tcPr>
          <w:p w:rsidR="00C41586" w:rsidRDefault="00C41586">
            <w:pPr>
              <w:tabs>
                <w:tab w:val="left" w:pos="1620"/>
              </w:tabs>
              <w:rPr>
                <w:rFonts w:ascii="Arial" w:hAnsi="Arial" w:cs="Arial"/>
                <w:sz w:val="20"/>
                <w:szCs w:val="20"/>
              </w:rPr>
            </w:pPr>
          </w:p>
        </w:tc>
      </w:tr>
      <w:tr w:rsidR="00C41586">
        <w:trPr>
          <w:trHeight w:val="510"/>
        </w:trPr>
        <w:tc>
          <w:tcPr>
            <w:tcW w:w="1532" w:type="pct"/>
          </w:tcPr>
          <w:p w:rsidR="00C41586" w:rsidRDefault="00C41586">
            <w:pPr>
              <w:spacing w:before="20"/>
              <w:rPr>
                <w:rFonts w:ascii="Arial" w:hAnsi="Arial" w:cs="Arial"/>
                <w:sz w:val="20"/>
                <w:szCs w:val="20"/>
                <w:lang w:val="en-US"/>
              </w:rPr>
            </w:pPr>
          </w:p>
        </w:tc>
        <w:tc>
          <w:tcPr>
            <w:tcW w:w="1889" w:type="pct"/>
          </w:tcPr>
          <w:p w:rsidR="00C35E52" w:rsidRDefault="00C35E52" w:rsidP="00C35E52">
            <w:pPr>
              <w:pStyle w:val="Column1"/>
            </w:pPr>
            <w:r>
              <w:t>Produce documents</w:t>
            </w:r>
          </w:p>
          <w:p w:rsidR="00C41586" w:rsidRDefault="00C41586" w:rsidP="00C35E52">
            <w:pPr>
              <w:pStyle w:val="ListParagraph"/>
              <w:spacing w:before="60" w:after="60"/>
              <w:ind w:left="0"/>
              <w:rPr>
                <w:rFonts w:ascii="Arial" w:hAnsi="Arial" w:cs="Arial"/>
                <w:sz w:val="20"/>
                <w:szCs w:val="20"/>
              </w:rPr>
            </w:pPr>
          </w:p>
        </w:tc>
        <w:tc>
          <w:tcPr>
            <w:tcW w:w="1579" w:type="pct"/>
          </w:tcPr>
          <w:p w:rsidR="00C41586" w:rsidRDefault="00C41586">
            <w:pPr>
              <w:tabs>
                <w:tab w:val="left" w:pos="1620"/>
              </w:tabs>
              <w:rPr>
                <w:rFonts w:ascii="Arial" w:hAnsi="Arial" w:cs="Arial"/>
                <w:sz w:val="20"/>
                <w:szCs w:val="20"/>
              </w:rPr>
            </w:pPr>
          </w:p>
        </w:tc>
      </w:tr>
      <w:tr w:rsidR="00C41586">
        <w:trPr>
          <w:trHeight w:val="510"/>
        </w:trPr>
        <w:tc>
          <w:tcPr>
            <w:tcW w:w="1532" w:type="pct"/>
          </w:tcPr>
          <w:p w:rsidR="00C41586" w:rsidRDefault="00C41586">
            <w:pPr>
              <w:spacing w:before="20"/>
              <w:rPr>
                <w:rFonts w:ascii="Arial" w:hAnsi="Arial" w:cs="Arial"/>
                <w:sz w:val="20"/>
                <w:szCs w:val="20"/>
                <w:lang w:val="en-US"/>
              </w:rPr>
            </w:pPr>
          </w:p>
        </w:tc>
        <w:tc>
          <w:tcPr>
            <w:tcW w:w="1889" w:type="pct"/>
          </w:tcPr>
          <w:p w:rsidR="00C41586" w:rsidRDefault="00C35E52" w:rsidP="00C35E52">
            <w:pPr>
              <w:pStyle w:val="Column1"/>
            </w:pPr>
            <w:r>
              <w:t>Finalise documents</w:t>
            </w:r>
          </w:p>
          <w:p w:rsidR="00C35E52" w:rsidRDefault="00C35E52" w:rsidP="00C35E52">
            <w:pPr>
              <w:pStyle w:val="Column1"/>
              <w:numPr>
                <w:ilvl w:val="0"/>
                <w:numId w:val="0"/>
              </w:numPr>
              <w:ind w:left="360"/>
            </w:pPr>
          </w:p>
        </w:tc>
        <w:tc>
          <w:tcPr>
            <w:tcW w:w="1579" w:type="pct"/>
          </w:tcPr>
          <w:p w:rsidR="00C41586" w:rsidRDefault="00C41586">
            <w:pPr>
              <w:tabs>
                <w:tab w:val="left" w:pos="1620"/>
              </w:tabs>
              <w:rPr>
                <w:rFonts w:ascii="Arial" w:hAnsi="Arial" w:cs="Arial"/>
                <w:sz w:val="20"/>
                <w:szCs w:val="20"/>
              </w:rPr>
            </w:pPr>
          </w:p>
        </w:tc>
      </w:tr>
      <w:tr w:rsidR="00C41586">
        <w:trPr>
          <w:trHeight w:val="510"/>
        </w:trPr>
        <w:tc>
          <w:tcPr>
            <w:tcW w:w="1532" w:type="pct"/>
          </w:tcPr>
          <w:p w:rsidR="00C41586" w:rsidRDefault="00C41586">
            <w:pPr>
              <w:spacing w:before="20"/>
              <w:rPr>
                <w:rFonts w:ascii="Arial" w:hAnsi="Arial" w:cs="Arial"/>
                <w:sz w:val="20"/>
                <w:szCs w:val="20"/>
                <w:lang w:val="en-US"/>
              </w:rPr>
            </w:pPr>
            <w:r>
              <w:rPr>
                <w:rFonts w:ascii="Arial" w:hAnsi="Arial" w:cs="Arial"/>
                <w:sz w:val="20"/>
                <w:szCs w:val="20"/>
              </w:rPr>
              <w:t>BSBOHS201A  Participate in OHS Processes</w:t>
            </w:r>
          </w:p>
        </w:tc>
        <w:tc>
          <w:tcPr>
            <w:tcW w:w="1889" w:type="pct"/>
          </w:tcPr>
          <w:p w:rsidR="00C41586" w:rsidRDefault="00C41586">
            <w:pPr>
              <w:pStyle w:val="ListParagraph"/>
              <w:tabs>
                <w:tab w:val="left" w:pos="1620"/>
              </w:tabs>
              <w:spacing w:before="20"/>
              <w:ind w:left="360"/>
              <w:rPr>
                <w:rFonts w:ascii="Arial" w:hAnsi="Arial" w:cs="Arial"/>
                <w:sz w:val="20"/>
                <w:szCs w:val="20"/>
              </w:rPr>
            </w:pPr>
            <w:r>
              <w:rPr>
                <w:rFonts w:ascii="Arial" w:hAnsi="Arial" w:cs="Arial"/>
                <w:sz w:val="20"/>
                <w:szCs w:val="20"/>
              </w:rPr>
              <w:t>Work safely</w:t>
            </w:r>
          </w:p>
        </w:tc>
        <w:tc>
          <w:tcPr>
            <w:tcW w:w="1579" w:type="pct"/>
          </w:tcPr>
          <w:p w:rsidR="00C41586" w:rsidRDefault="00C41586">
            <w:pPr>
              <w:tabs>
                <w:tab w:val="left" w:pos="1620"/>
              </w:tabs>
              <w:rPr>
                <w:rFonts w:ascii="Arial" w:hAnsi="Arial" w:cs="Arial"/>
                <w:sz w:val="20"/>
                <w:szCs w:val="20"/>
              </w:rPr>
            </w:pPr>
          </w:p>
        </w:tc>
      </w:tr>
      <w:tr w:rsidR="00C41586">
        <w:trPr>
          <w:trHeight w:val="510"/>
        </w:trPr>
        <w:tc>
          <w:tcPr>
            <w:tcW w:w="1532" w:type="pct"/>
          </w:tcPr>
          <w:p w:rsidR="00C41586" w:rsidRDefault="00C41586">
            <w:pPr>
              <w:spacing w:before="20"/>
              <w:rPr>
                <w:rFonts w:ascii="Arial" w:hAnsi="Arial" w:cs="Arial"/>
                <w:sz w:val="22"/>
                <w:szCs w:val="22"/>
              </w:rPr>
            </w:pPr>
          </w:p>
        </w:tc>
        <w:tc>
          <w:tcPr>
            <w:tcW w:w="1889" w:type="pct"/>
          </w:tcPr>
          <w:p w:rsidR="00C41586" w:rsidRDefault="00C35E52">
            <w:pPr>
              <w:pStyle w:val="ListParagraph"/>
              <w:tabs>
                <w:tab w:val="left" w:pos="1620"/>
              </w:tabs>
              <w:spacing w:before="20"/>
              <w:ind w:left="360"/>
              <w:rPr>
                <w:rFonts w:ascii="Arial" w:hAnsi="Arial" w:cs="Arial"/>
                <w:sz w:val="20"/>
                <w:szCs w:val="20"/>
              </w:rPr>
            </w:pPr>
            <w:r>
              <w:rPr>
                <w:rFonts w:ascii="Arial" w:hAnsi="Arial" w:cs="Arial"/>
                <w:sz w:val="20"/>
                <w:szCs w:val="20"/>
              </w:rPr>
              <w:t>Follow safety procedures</w:t>
            </w:r>
          </w:p>
        </w:tc>
        <w:tc>
          <w:tcPr>
            <w:tcW w:w="1579" w:type="pct"/>
          </w:tcPr>
          <w:p w:rsidR="00C41586" w:rsidRDefault="00C41586">
            <w:pPr>
              <w:tabs>
                <w:tab w:val="left" w:pos="1620"/>
              </w:tabs>
              <w:rPr>
                <w:rFonts w:ascii="Arial" w:hAnsi="Arial" w:cs="Arial"/>
                <w:sz w:val="20"/>
                <w:szCs w:val="20"/>
              </w:rPr>
            </w:pPr>
          </w:p>
        </w:tc>
      </w:tr>
    </w:tbl>
    <w:p w:rsidR="00C41586" w:rsidRDefault="00C41586">
      <w:pPr>
        <w:rPr>
          <w:rFonts w:ascii="Arial" w:hAnsi="Arial" w:cs="Arial"/>
          <w:sz w:val="20"/>
          <w:szCs w:val="20"/>
        </w:rPr>
      </w:pPr>
    </w:p>
    <w:p w:rsidR="00C35E52" w:rsidRDefault="00C35E52">
      <w:pPr>
        <w:rPr>
          <w:rFonts w:ascii="Arial" w:hAnsi="Arial" w:cs="Arial"/>
          <w:sz w:val="20"/>
          <w:szCs w:val="20"/>
        </w:rPr>
      </w:pPr>
    </w:p>
    <w:p w:rsidR="00C35E52" w:rsidRDefault="00C35E52">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45"/>
      </w:tblGrid>
      <w:tr w:rsidR="00C41586">
        <w:trPr>
          <w:trHeight w:val="1741"/>
        </w:trPr>
        <w:tc>
          <w:tcPr>
            <w:tcW w:w="5000" w:type="pct"/>
          </w:tcPr>
          <w:p w:rsidR="00C41586" w:rsidRDefault="00C41586">
            <w:pPr>
              <w:rPr>
                <w:rFonts w:ascii="Arial" w:hAnsi="Arial" w:cs="Arial"/>
                <w:b/>
                <w:sz w:val="20"/>
                <w:szCs w:val="20"/>
                <w:lang w:val="en-US"/>
              </w:rPr>
            </w:pPr>
          </w:p>
          <w:p w:rsidR="00C41586" w:rsidRDefault="00C41586">
            <w:pPr>
              <w:rPr>
                <w:rFonts w:ascii="Arial" w:hAnsi="Arial" w:cs="Arial"/>
                <w:b/>
                <w:sz w:val="20"/>
                <w:szCs w:val="20"/>
                <w:lang w:val="en-US"/>
              </w:rPr>
            </w:pPr>
            <w:r>
              <w:rPr>
                <w:rFonts w:ascii="Arial" w:hAnsi="Arial" w:cs="Arial"/>
                <w:b/>
                <w:sz w:val="20"/>
                <w:szCs w:val="20"/>
                <w:lang w:val="en-US"/>
              </w:rPr>
              <w:t>Assessor / Teacher Comment:</w:t>
            </w:r>
          </w:p>
          <w:p w:rsidR="00C41586" w:rsidRDefault="00C41586">
            <w:pPr>
              <w:rPr>
                <w:rFonts w:ascii="Arial" w:hAnsi="Arial" w:cs="Arial"/>
                <w:sz w:val="20"/>
                <w:szCs w:val="20"/>
                <w:lang w:val="en-US"/>
              </w:rPr>
            </w:pPr>
          </w:p>
          <w:p w:rsidR="00C41586" w:rsidRDefault="00C41586">
            <w:pPr>
              <w:rPr>
                <w:rFonts w:ascii="Arial" w:hAnsi="Arial" w:cs="Arial"/>
                <w:sz w:val="20"/>
                <w:szCs w:val="20"/>
                <w:lang w:val="en-US"/>
              </w:rPr>
            </w:pPr>
          </w:p>
          <w:p w:rsidR="00C41586" w:rsidRDefault="00C41586">
            <w:pPr>
              <w:rPr>
                <w:rFonts w:ascii="Arial" w:hAnsi="Arial" w:cs="Arial"/>
                <w:sz w:val="20"/>
                <w:szCs w:val="20"/>
                <w:lang w:val="en-US"/>
              </w:rPr>
            </w:pPr>
          </w:p>
          <w:p w:rsidR="00C41586" w:rsidRDefault="00C41586">
            <w:pPr>
              <w:rPr>
                <w:rFonts w:ascii="Arial" w:hAnsi="Arial" w:cs="Arial"/>
                <w:sz w:val="20"/>
                <w:szCs w:val="20"/>
                <w:lang w:val="en-US"/>
              </w:rPr>
            </w:pPr>
          </w:p>
          <w:p w:rsidR="00C41586" w:rsidRDefault="00C41586">
            <w:pPr>
              <w:rPr>
                <w:rFonts w:ascii="Arial" w:hAnsi="Arial" w:cs="Arial"/>
                <w:sz w:val="20"/>
                <w:szCs w:val="20"/>
                <w:lang w:val="en-US"/>
              </w:rPr>
            </w:pPr>
            <w:r>
              <w:rPr>
                <w:rFonts w:ascii="Arial" w:hAnsi="Arial" w:cs="Arial"/>
                <w:b/>
                <w:sz w:val="20"/>
                <w:szCs w:val="20"/>
                <w:lang w:val="en-US"/>
              </w:rPr>
              <w:t xml:space="preserve">Signature: </w:t>
            </w:r>
            <w:r>
              <w:rPr>
                <w:rFonts w:ascii="Arial" w:hAnsi="Arial" w:cs="Arial"/>
                <w:sz w:val="20"/>
                <w:szCs w:val="20"/>
                <w:lang w:val="en-US"/>
              </w:rPr>
              <w:t xml:space="preserve">     ………………………………………………………………………..  </w:t>
            </w:r>
            <w:r>
              <w:rPr>
                <w:rFonts w:ascii="Arial" w:hAnsi="Arial" w:cs="Arial"/>
                <w:b/>
                <w:sz w:val="20"/>
                <w:szCs w:val="20"/>
                <w:lang w:val="en-US"/>
              </w:rPr>
              <w:t>Date</w:t>
            </w:r>
            <w:r>
              <w:rPr>
                <w:rFonts w:ascii="Arial" w:hAnsi="Arial" w:cs="Arial"/>
                <w:sz w:val="20"/>
                <w:szCs w:val="20"/>
                <w:lang w:val="en-US"/>
              </w:rPr>
              <w:t>:    .</w:t>
            </w:r>
          </w:p>
          <w:p w:rsidR="00C41586" w:rsidRDefault="00C41586">
            <w:pPr>
              <w:rPr>
                <w:rFonts w:ascii="Arial" w:hAnsi="Arial" w:cs="Arial"/>
                <w:sz w:val="20"/>
                <w:szCs w:val="20"/>
                <w:lang w:val="en-US"/>
              </w:rPr>
            </w:pPr>
          </w:p>
        </w:tc>
      </w:tr>
      <w:tr w:rsidR="00C41586">
        <w:trPr>
          <w:trHeight w:val="1247"/>
        </w:trPr>
        <w:tc>
          <w:tcPr>
            <w:tcW w:w="5000" w:type="pct"/>
          </w:tcPr>
          <w:p w:rsidR="00C41586" w:rsidRDefault="00C41586">
            <w:pPr>
              <w:rPr>
                <w:rFonts w:ascii="Arial" w:hAnsi="Arial" w:cs="Arial"/>
                <w:b/>
                <w:sz w:val="20"/>
                <w:szCs w:val="20"/>
                <w:lang w:val="en-US"/>
              </w:rPr>
            </w:pPr>
          </w:p>
          <w:p w:rsidR="00C41586" w:rsidRDefault="00C41586">
            <w:pPr>
              <w:rPr>
                <w:rFonts w:ascii="Arial" w:hAnsi="Arial" w:cs="Arial"/>
                <w:b/>
                <w:sz w:val="20"/>
                <w:szCs w:val="20"/>
                <w:lang w:val="en-US"/>
              </w:rPr>
            </w:pPr>
            <w:r>
              <w:rPr>
                <w:rFonts w:ascii="Arial" w:hAnsi="Arial" w:cs="Arial"/>
                <w:b/>
                <w:sz w:val="20"/>
                <w:szCs w:val="20"/>
                <w:lang w:val="en-US"/>
              </w:rPr>
              <w:t>Student Comment:</w:t>
            </w:r>
          </w:p>
          <w:p w:rsidR="00C41586" w:rsidRDefault="00C41586">
            <w:pPr>
              <w:rPr>
                <w:rFonts w:ascii="Arial" w:hAnsi="Arial" w:cs="Arial"/>
                <w:sz w:val="20"/>
                <w:szCs w:val="20"/>
                <w:lang w:val="en-US"/>
              </w:rPr>
            </w:pPr>
          </w:p>
          <w:p w:rsidR="00C41586" w:rsidRDefault="00C41586">
            <w:pPr>
              <w:rPr>
                <w:rFonts w:ascii="Arial" w:hAnsi="Arial" w:cs="Arial"/>
                <w:sz w:val="20"/>
                <w:szCs w:val="20"/>
                <w:lang w:val="en-US"/>
              </w:rPr>
            </w:pPr>
          </w:p>
          <w:p w:rsidR="00C41586" w:rsidRDefault="00C41586">
            <w:pPr>
              <w:rPr>
                <w:rFonts w:ascii="Arial" w:hAnsi="Arial" w:cs="Arial"/>
                <w:sz w:val="20"/>
                <w:szCs w:val="20"/>
                <w:lang w:val="en-US"/>
              </w:rPr>
            </w:pPr>
          </w:p>
          <w:p w:rsidR="00C41586" w:rsidRDefault="00C41586">
            <w:pPr>
              <w:rPr>
                <w:rFonts w:ascii="Arial" w:hAnsi="Arial" w:cs="Arial"/>
                <w:sz w:val="20"/>
                <w:szCs w:val="20"/>
                <w:lang w:val="en-US"/>
              </w:rPr>
            </w:pPr>
          </w:p>
          <w:p w:rsidR="00C41586" w:rsidRDefault="00C41586">
            <w:pPr>
              <w:rPr>
                <w:rFonts w:ascii="Arial" w:hAnsi="Arial" w:cs="Arial"/>
                <w:sz w:val="20"/>
                <w:szCs w:val="20"/>
                <w:lang w:val="en-US"/>
              </w:rPr>
            </w:pPr>
          </w:p>
          <w:p w:rsidR="00C41586" w:rsidRDefault="00C41586">
            <w:pPr>
              <w:rPr>
                <w:rFonts w:ascii="Arial" w:hAnsi="Arial" w:cs="Arial"/>
                <w:sz w:val="20"/>
                <w:szCs w:val="20"/>
                <w:lang w:val="en-US"/>
              </w:rPr>
            </w:pPr>
            <w:r>
              <w:rPr>
                <w:rFonts w:ascii="Arial" w:hAnsi="Arial" w:cs="Arial"/>
                <w:b/>
                <w:sz w:val="20"/>
                <w:szCs w:val="20"/>
                <w:lang w:val="en-US"/>
              </w:rPr>
              <w:t xml:space="preserve">Signature: </w:t>
            </w:r>
            <w:r>
              <w:rPr>
                <w:rFonts w:ascii="Arial" w:hAnsi="Arial" w:cs="Arial"/>
                <w:sz w:val="20"/>
                <w:szCs w:val="20"/>
                <w:lang w:val="en-US"/>
              </w:rPr>
              <w:t xml:space="preserve">     ………………………………………………………………………..  </w:t>
            </w:r>
            <w:r>
              <w:rPr>
                <w:rFonts w:ascii="Arial" w:hAnsi="Arial" w:cs="Arial"/>
                <w:b/>
                <w:sz w:val="20"/>
                <w:szCs w:val="20"/>
                <w:lang w:val="en-US"/>
              </w:rPr>
              <w:t>Date</w:t>
            </w:r>
            <w:r>
              <w:rPr>
                <w:rFonts w:ascii="Arial" w:hAnsi="Arial" w:cs="Arial"/>
                <w:sz w:val="20"/>
                <w:szCs w:val="20"/>
                <w:lang w:val="en-US"/>
              </w:rPr>
              <w:t xml:space="preserve">:    </w:t>
            </w:r>
          </w:p>
          <w:p w:rsidR="00C41586" w:rsidRDefault="00C41586">
            <w:pPr>
              <w:rPr>
                <w:rFonts w:ascii="Arial" w:hAnsi="Arial" w:cs="Arial"/>
                <w:sz w:val="20"/>
                <w:szCs w:val="20"/>
                <w:lang w:val="en-US"/>
              </w:rPr>
            </w:pPr>
          </w:p>
        </w:tc>
      </w:tr>
    </w:tbl>
    <w:p w:rsidR="00C41586" w:rsidRDefault="00C41586">
      <w:pPr>
        <w:rPr>
          <w:rFonts w:ascii="Arial" w:hAnsi="Arial" w:cs="Arial"/>
          <w:sz w:val="22"/>
          <w:szCs w:val="22"/>
          <w:lang w:val="en-US"/>
        </w:rPr>
      </w:pPr>
    </w:p>
    <w:p w:rsidR="00F7527F" w:rsidRPr="00DB1C74" w:rsidRDefault="00F7527F" w:rsidP="00F7527F">
      <w:pPr>
        <w:rPr>
          <w:rFonts w:ascii="Verdana" w:hAnsi="Verdana" w:cs="Arial"/>
        </w:rPr>
      </w:pPr>
      <w:r>
        <w:rPr>
          <w:rFonts w:ascii="Arial" w:hAnsi="Arial" w:cs="Arial"/>
          <w:sz w:val="22"/>
          <w:szCs w:val="22"/>
          <w:lang w:val="en-US"/>
        </w:rPr>
        <w:br w:type="page"/>
      </w:r>
      <w:r w:rsidRPr="00DB1C74">
        <w:rPr>
          <w:rFonts w:ascii="Verdana" w:hAnsi="Verdana" w:cs="Arial"/>
          <w:noProof/>
        </w:rPr>
      </w:r>
      <w:r w:rsidRPr="00DB1C74">
        <w:rPr>
          <w:rFonts w:ascii="Verdana" w:hAnsi="Verdana" w:cs="Arial"/>
        </w:rPr>
        <w:pict>
          <v:group id="_x0000_s1063" editas="canvas" style="width:162pt;height:1in;mso-position-horizontal-relative:char;mso-position-vertical-relative:line" coordorigin="3010,1770" coordsize="2817,1280">
            <o:lock v:ext="edit" aspectratio="t"/>
            <v:shape id="_x0000_s1064" type="#_x0000_t75" style="position:absolute;left:3010;top:1770;width:2817;height:1280" o:preferrelative="f">
              <v:fill o:detectmouseclick="t"/>
              <v:path o:extrusionok="t" o:connecttype="none"/>
              <o:lock v:ext="edit" text="t"/>
            </v:shape>
            <v:group id="_x0000_s1065" style="position:absolute;left:3010;top:1770;width:2504;height:1280" coordorigin="7947,8460" coordsize="1920,1320">
              <v:group id="_x0000_s1066" style="position:absolute;left:8067;top:8460;width:1800;height:1320" coordorigin="7347,6120" coordsize="1800,1320">
                <v:shape id="_x0000_s1067" type="#_x0000_t75" style="position:absolute;left:7707;top:6120;width:1440;height:1320">
                  <v:imagedata r:id="rId10" o:title="Australia4"/>
                </v:shape>
                <v:shape id="_x0000_s1068" type="#_x0000_t184" style="position:absolute;left:7347;top:6120;width:603;height:563;rotation:397472fd" adj="4144" fillcolor="blue">
                  <v:textbox style="mso-next-textbox:#_x0000_s1068">
                    <w:txbxContent>
                      <w:p w:rsidR="00F7527F" w:rsidRDefault="00914AAA" w:rsidP="00F7527F">
                        <w:r>
                          <w:rPr>
                            <w:noProof/>
                            <w:sz w:val="20"/>
                            <w:szCs w:val="20"/>
                            <w:lang w:val="en-AU" w:eastAsia="en-AU"/>
                          </w:rPr>
                          <w:drawing>
                            <wp:inline distT="0" distB="0" distL="0" distR="0">
                              <wp:extent cx="28575" cy="2743200"/>
                              <wp:effectExtent l="1905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28575" cy="2743200"/>
                                      </a:xfrm>
                                      <a:prstGeom prst="rect">
                                        <a:avLst/>
                                      </a:prstGeom>
                                      <a:noFill/>
                                      <a:ln w="9525">
                                        <a:noFill/>
                                        <a:miter lim="800000"/>
                                        <a:headEnd/>
                                        <a:tailEnd/>
                                      </a:ln>
                                    </pic:spPr>
                                  </pic:pic>
                                </a:graphicData>
                              </a:graphic>
                            </wp:inline>
                          </w:drawing>
                        </w:r>
                        <w:r w:rsidR="00F7527F">
                          <w:t xml:space="preserve">      </w:t>
                        </w:r>
                      </w:p>
                      <w:p w:rsidR="00F7527F" w:rsidRDefault="00F7527F" w:rsidP="00F7527F"/>
                      <w:p w:rsidR="00F7527F" w:rsidRDefault="00F7527F" w:rsidP="00F7527F"/>
                      <w:p w:rsidR="00F7527F" w:rsidRDefault="00F7527F" w:rsidP="00F7527F"/>
                      <w:p w:rsidR="00F7527F" w:rsidRDefault="00F7527F" w:rsidP="00F7527F"/>
                    </w:txbxContent>
                  </v:textbox>
                </v:shape>
              </v:group>
              <v:shape id="_x0000_s1069" type="#_x0000_t184" style="position:absolute;left:7947;top:8820;width:915;height:577;rotation:12273097fd" adj="3313" fillcolor="maroon">
                <v:textbox style="mso-next-textbox:#_x0000_s1069">
                  <w:txbxContent>
                    <w:p w:rsidR="00F7527F" w:rsidRDefault="00914AAA" w:rsidP="00F7527F">
                      <w:r>
                        <w:rPr>
                          <w:noProof/>
                          <w:sz w:val="20"/>
                          <w:szCs w:val="20"/>
                          <w:lang w:val="en-AU" w:eastAsia="en-AU"/>
                        </w:rPr>
                        <w:drawing>
                          <wp:inline distT="0" distB="0" distL="0" distR="0">
                            <wp:extent cx="57150" cy="57150"/>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srcRect/>
                                    <a:stretch>
                                      <a:fillRect/>
                                    </a:stretch>
                                  </pic:blipFill>
                                  <pic:spPr bwMode="auto">
                                    <a:xfrm>
                                      <a:off x="0" y="0"/>
                                      <a:ext cx="57150" cy="57150"/>
                                    </a:xfrm>
                                    <a:prstGeom prst="rect">
                                      <a:avLst/>
                                    </a:prstGeom>
                                    <a:noFill/>
                                    <a:ln w="9525">
                                      <a:noFill/>
                                      <a:miter lim="800000"/>
                                      <a:headEnd/>
                                      <a:tailEnd/>
                                    </a:ln>
                                  </pic:spPr>
                                </pic:pic>
                              </a:graphicData>
                            </a:graphic>
                          </wp:inline>
                        </w:drawing>
                      </w:r>
                    </w:p>
                  </w:txbxContent>
                </v:textbox>
              </v:shape>
            </v:group>
            <v:shape id="_x0000_s1070" type="#_x0000_t202" style="position:absolute;left:4053;top:2250;width:1774;height:800" filled="f" stroked="f">
              <v:textbox style="mso-next-textbox:#_x0000_s1070">
                <w:txbxContent>
                  <w:p w:rsidR="00F7527F" w:rsidRDefault="00F7527F" w:rsidP="00F7527F">
                    <w:pPr>
                      <w:rPr>
                        <w:rFonts w:ascii="Californian FB" w:hAnsi="Californian FB" w:cs="Californian FB"/>
                        <w:b/>
                        <w:bCs/>
                        <w:i/>
                        <w:iCs/>
                        <w:sz w:val="40"/>
                        <w:szCs w:val="40"/>
                        <w:u w:val="single"/>
                      </w:rPr>
                    </w:pPr>
                    <w:r>
                      <w:rPr>
                        <w:rFonts w:ascii="Californian FB" w:hAnsi="Californian FB" w:cs="Californian FB"/>
                        <w:b/>
                        <w:bCs/>
                        <w:i/>
                        <w:iCs/>
                        <w:sz w:val="40"/>
                        <w:szCs w:val="40"/>
                        <w:u w:val="single"/>
                      </w:rPr>
                      <w:t>waggies</w:t>
                    </w:r>
                  </w:p>
                  <w:p w:rsidR="00F7527F" w:rsidRDefault="00F7527F" w:rsidP="00F7527F">
                    <w:r>
                      <w:rPr>
                        <w:b/>
                        <w:bCs/>
                        <w:i/>
                        <w:iCs/>
                      </w:rPr>
                      <w:t>Australian Gifts</w:t>
                    </w:r>
                  </w:p>
                </w:txbxContent>
              </v:textbox>
            </v:shape>
            <w10:anchorlock/>
          </v:group>
        </w:pict>
      </w:r>
      <w:r>
        <w:rPr>
          <w:rFonts w:ascii="Verdana" w:hAnsi="Verdana" w:cs="Arial"/>
        </w:rPr>
        <w:tab/>
      </w:r>
      <w:r>
        <w:rPr>
          <w:rFonts w:ascii="Verdana" w:hAnsi="Verdana" w:cs="Arial"/>
        </w:rPr>
        <w:tab/>
        <w:t>SUGGESTED ANSWERS</w:t>
      </w:r>
    </w:p>
    <w:p w:rsidR="00F7527F" w:rsidRPr="00DB1C74" w:rsidRDefault="00F7527F" w:rsidP="00F7527F">
      <w:pPr>
        <w:pBdr>
          <w:top w:val="single" w:sz="4" w:space="1" w:color="auto"/>
          <w:left w:val="single" w:sz="4" w:space="4" w:color="auto"/>
          <w:bottom w:val="single" w:sz="4" w:space="1" w:color="auto"/>
          <w:right w:val="single" w:sz="4" w:space="4" w:color="auto"/>
        </w:pBdr>
        <w:jc w:val="center"/>
        <w:rPr>
          <w:rFonts w:ascii="Verdana" w:hAnsi="Verdana" w:cs="Arial"/>
          <w:b/>
          <w:sz w:val="28"/>
          <w:szCs w:val="28"/>
        </w:rPr>
      </w:pPr>
      <w:r w:rsidRPr="00DB1C74">
        <w:rPr>
          <w:rFonts w:ascii="Verdana" w:hAnsi="Verdana"/>
          <w:b/>
          <w:sz w:val="22"/>
          <w:szCs w:val="22"/>
        </w:rPr>
        <w:t>Worksheet 1</w:t>
      </w:r>
      <w:r w:rsidRPr="00DB1C74">
        <w:rPr>
          <w:rFonts w:ascii="Verdana" w:hAnsi="Verdana"/>
          <w:sz w:val="22"/>
          <w:szCs w:val="22"/>
        </w:rPr>
        <w:t xml:space="preserve"> - </w:t>
      </w:r>
      <w:r w:rsidRPr="00DB1C74">
        <w:rPr>
          <w:rFonts w:ascii="Verdana" w:hAnsi="Verdana" w:cs="Arial"/>
          <w:b/>
          <w:sz w:val="28"/>
          <w:szCs w:val="28"/>
        </w:rPr>
        <w:t>OHS IN THE WORKPLACE</w:t>
      </w:r>
    </w:p>
    <w:p w:rsidR="00F7527F" w:rsidRPr="00DB1C74" w:rsidRDefault="00F7527F" w:rsidP="00F7527F">
      <w:pPr>
        <w:rPr>
          <w:rFonts w:ascii="Verdana" w:hAnsi="Verdana" w:cs="Arial"/>
        </w:rPr>
      </w:pPr>
    </w:p>
    <w:p w:rsidR="00F7527F" w:rsidRPr="00DB1C74" w:rsidRDefault="00F7527F" w:rsidP="00F7527F">
      <w:pPr>
        <w:numPr>
          <w:ilvl w:val="0"/>
          <w:numId w:val="23"/>
        </w:numPr>
        <w:tabs>
          <w:tab w:val="left" w:pos="720"/>
          <w:tab w:val="left" w:pos="1620"/>
          <w:tab w:val="right" w:pos="7920"/>
        </w:tabs>
        <w:spacing w:line="360" w:lineRule="auto"/>
        <w:rPr>
          <w:rFonts w:ascii="Verdana" w:hAnsi="Verdana" w:cs="Arial"/>
          <w:i/>
          <w:sz w:val="22"/>
          <w:szCs w:val="22"/>
        </w:rPr>
      </w:pPr>
      <w:r w:rsidRPr="00DB1C74">
        <w:rPr>
          <w:rFonts w:ascii="Verdana" w:hAnsi="Verdana" w:cs="Arial"/>
          <w:b/>
          <w:sz w:val="22"/>
          <w:szCs w:val="22"/>
        </w:rPr>
        <w:t xml:space="preserve">In </w:t>
      </w:r>
      <w:smartTag w:uri="urn:schemas-microsoft-com:office:smarttags" w:element="place">
        <w:smartTag w:uri="urn:schemas-microsoft-com:office:smarttags" w:element="country-region">
          <w:r w:rsidRPr="00DB1C74">
            <w:rPr>
              <w:rFonts w:ascii="Verdana" w:hAnsi="Verdana" w:cs="Arial"/>
              <w:b/>
              <w:sz w:val="22"/>
              <w:szCs w:val="22"/>
            </w:rPr>
            <w:t>Australia</w:t>
          </w:r>
        </w:smartTag>
      </w:smartTag>
      <w:r w:rsidRPr="00DB1C74">
        <w:rPr>
          <w:rFonts w:ascii="Verdana" w:hAnsi="Verdana" w:cs="Arial"/>
          <w:b/>
          <w:sz w:val="22"/>
          <w:szCs w:val="22"/>
        </w:rPr>
        <w:t>, more people die from:</w:t>
      </w:r>
      <w:r w:rsidRPr="00DB1C74">
        <w:rPr>
          <w:rFonts w:ascii="Verdana" w:hAnsi="Verdana" w:cs="Arial"/>
          <w:sz w:val="22"/>
          <w:szCs w:val="22"/>
        </w:rPr>
        <w:t xml:space="preserve">     </w:t>
      </w:r>
      <w:r w:rsidRPr="00DB1C74">
        <w:rPr>
          <w:rFonts w:ascii="Verdana" w:hAnsi="Verdana" w:cs="Arial"/>
          <w:i/>
          <w:sz w:val="22"/>
          <w:szCs w:val="22"/>
        </w:rPr>
        <w:t xml:space="preserve">(Tick only </w:t>
      </w:r>
      <w:r w:rsidRPr="00DB1C74">
        <w:rPr>
          <w:rFonts w:ascii="Verdana" w:hAnsi="Verdana" w:cs="Arial"/>
          <w:b/>
          <w:i/>
          <w:sz w:val="22"/>
          <w:szCs w:val="22"/>
        </w:rPr>
        <w:t>ONE</w:t>
      </w:r>
      <w:r w:rsidRPr="00DB1C74">
        <w:rPr>
          <w:rFonts w:ascii="Verdana" w:hAnsi="Verdana" w:cs="Arial"/>
          <w:i/>
          <w:sz w:val="22"/>
          <w:szCs w:val="22"/>
        </w:rPr>
        <w:t xml:space="preserve"> answer)</w:t>
      </w:r>
    </w:p>
    <w:p w:rsidR="00F7527F" w:rsidRPr="00DB1C74" w:rsidRDefault="00F7527F" w:rsidP="00F7527F">
      <w:pPr>
        <w:rPr>
          <w:rFonts w:ascii="Verdana" w:hAnsi="Verdana" w:cs="Arial"/>
          <w:sz w:val="22"/>
          <w:szCs w:val="22"/>
        </w:rPr>
      </w:pPr>
    </w:p>
    <w:p w:rsidR="00F7527F" w:rsidRPr="00DB1C74" w:rsidRDefault="00F7527F" w:rsidP="00F7527F">
      <w:pPr>
        <w:tabs>
          <w:tab w:val="left" w:pos="720"/>
          <w:tab w:val="left" w:pos="1620"/>
          <w:tab w:val="right" w:pos="7920"/>
        </w:tabs>
        <w:spacing w:line="360" w:lineRule="auto"/>
        <w:ind w:left="1080"/>
        <w:rPr>
          <w:rFonts w:ascii="Verdana" w:hAnsi="Verdana" w:cs="Arial"/>
          <w:sz w:val="22"/>
          <w:szCs w:val="22"/>
        </w:rPr>
      </w:pPr>
      <w:r w:rsidRPr="00DB1C74">
        <w:rPr>
          <w:rFonts w:ascii="Verdana" w:hAnsi="Verdana" w:cs="Arial"/>
          <w:noProof/>
          <w:sz w:val="22"/>
          <w:szCs w:val="22"/>
        </w:rPr>
        <w:pict>
          <v:rect id="_x0000_s1074" style="position:absolute;left:0;text-align:left;margin-left:54pt;margin-top:2.7pt;width:9pt;height:8.95pt;z-index:251661312"/>
        </w:pict>
      </w:r>
      <w:r w:rsidRPr="00DB1C74">
        <w:rPr>
          <w:rFonts w:ascii="Verdana" w:hAnsi="Verdana" w:cs="Arial"/>
          <w:sz w:val="22"/>
          <w:szCs w:val="22"/>
        </w:rPr>
        <w:tab/>
        <w:t xml:space="preserve">Bee stings </w:t>
      </w:r>
      <w:r w:rsidRPr="00DB1C74">
        <w:rPr>
          <w:rFonts w:ascii="Verdana" w:hAnsi="Verdana" w:cs="Arial"/>
          <w:sz w:val="22"/>
          <w:szCs w:val="22"/>
        </w:rPr>
        <w:tab/>
      </w:r>
    </w:p>
    <w:p w:rsidR="00F7527F" w:rsidRPr="00DB1C74" w:rsidRDefault="00F7527F" w:rsidP="00F7527F">
      <w:pPr>
        <w:tabs>
          <w:tab w:val="left" w:pos="720"/>
          <w:tab w:val="left" w:pos="1620"/>
          <w:tab w:val="right" w:pos="6660"/>
        </w:tabs>
        <w:spacing w:line="360" w:lineRule="auto"/>
        <w:ind w:left="1080"/>
        <w:rPr>
          <w:rFonts w:ascii="Verdana" w:hAnsi="Verdana" w:cs="Arial"/>
          <w:sz w:val="22"/>
          <w:szCs w:val="22"/>
        </w:rPr>
      </w:pPr>
      <w:r w:rsidRPr="00DB1C74">
        <w:rPr>
          <w:rFonts w:ascii="Verdana" w:hAnsi="Verdana" w:cs="Arial"/>
          <w:noProof/>
          <w:sz w:val="22"/>
          <w:szCs w:val="22"/>
        </w:rPr>
        <w:pict>
          <v:rect id="_x0000_s1075" style="position:absolute;left:0;text-align:left;margin-left:54pt;margin-top:2.4pt;width:9pt;height:8.95pt;z-index:251662336"/>
        </w:pict>
      </w:r>
      <w:r w:rsidRPr="00DB1C74">
        <w:rPr>
          <w:rFonts w:ascii="Verdana" w:hAnsi="Verdana" w:cs="Arial"/>
          <w:sz w:val="22"/>
          <w:szCs w:val="22"/>
        </w:rPr>
        <w:tab/>
        <w:t>Snake bites</w:t>
      </w:r>
      <w:r w:rsidRPr="00DB1C74">
        <w:rPr>
          <w:rFonts w:ascii="Verdana" w:hAnsi="Verdana" w:cs="Arial"/>
          <w:sz w:val="22"/>
          <w:szCs w:val="22"/>
        </w:rPr>
        <w:tab/>
        <w:t xml:space="preserve"> </w:t>
      </w:r>
    </w:p>
    <w:p w:rsidR="00F7527F" w:rsidRPr="00DB1C74" w:rsidRDefault="00F7527F" w:rsidP="00F7527F">
      <w:pPr>
        <w:tabs>
          <w:tab w:val="left" w:pos="1620"/>
        </w:tabs>
        <w:spacing w:line="360" w:lineRule="auto"/>
        <w:ind w:left="1080"/>
        <w:rPr>
          <w:rFonts w:ascii="Verdana" w:hAnsi="Verdana" w:cs="Arial"/>
          <w:sz w:val="22"/>
          <w:szCs w:val="22"/>
        </w:rPr>
      </w:pPr>
      <w:r>
        <w:rPr>
          <w:rFonts w:ascii="Verdana" w:hAnsi="Verdana" w:cs="Arial"/>
          <w:sz w:val="22"/>
          <w:szCs w:val="22"/>
        </w:rPr>
        <w:sym w:font="Wingdings 2" w:char="F052"/>
      </w:r>
      <w:r w:rsidRPr="00DB1C74">
        <w:rPr>
          <w:rFonts w:ascii="Verdana" w:hAnsi="Verdana" w:cs="Arial"/>
          <w:sz w:val="22"/>
          <w:szCs w:val="22"/>
        </w:rPr>
        <w:tab/>
        <w:t>Work-related accidents</w:t>
      </w:r>
    </w:p>
    <w:p w:rsidR="00F7527F" w:rsidRPr="00DB1C74" w:rsidRDefault="00F7527F" w:rsidP="00F7527F">
      <w:pPr>
        <w:tabs>
          <w:tab w:val="left" w:pos="1620"/>
        </w:tabs>
        <w:spacing w:line="480" w:lineRule="auto"/>
        <w:ind w:left="1080"/>
        <w:rPr>
          <w:rFonts w:ascii="Verdana" w:hAnsi="Verdana" w:cs="Arial"/>
          <w:sz w:val="22"/>
          <w:szCs w:val="22"/>
        </w:rPr>
      </w:pPr>
      <w:r w:rsidRPr="00DB1C74">
        <w:rPr>
          <w:rFonts w:ascii="Verdana" w:hAnsi="Verdana" w:cs="Arial"/>
          <w:noProof/>
          <w:sz w:val="22"/>
          <w:szCs w:val="22"/>
        </w:rPr>
        <w:pict>
          <v:rect id="_x0000_s1077" style="position:absolute;left:0;text-align:left;margin-left:54pt;margin-top:2.9pt;width:9pt;height:8.95pt;z-index:251663360"/>
        </w:pict>
      </w:r>
      <w:r w:rsidRPr="00DB1C74">
        <w:rPr>
          <w:rFonts w:ascii="Verdana" w:hAnsi="Verdana" w:cs="Arial"/>
          <w:sz w:val="22"/>
          <w:szCs w:val="22"/>
        </w:rPr>
        <w:tab/>
        <w:t>Car accidents</w:t>
      </w:r>
    </w:p>
    <w:p w:rsidR="00F7527F" w:rsidRPr="00DB1C74" w:rsidRDefault="00F7527F" w:rsidP="00F7527F">
      <w:pPr>
        <w:rPr>
          <w:rFonts w:ascii="Verdana" w:hAnsi="Verdana" w:cs="Arial"/>
          <w:sz w:val="22"/>
          <w:szCs w:val="22"/>
        </w:rPr>
      </w:pPr>
    </w:p>
    <w:p w:rsidR="00F7527F" w:rsidRPr="00DB1C74" w:rsidRDefault="00F7527F" w:rsidP="00F7527F">
      <w:pPr>
        <w:numPr>
          <w:ilvl w:val="0"/>
          <w:numId w:val="23"/>
        </w:numPr>
        <w:rPr>
          <w:rFonts w:ascii="Verdana" w:hAnsi="Verdana" w:cs="Arial"/>
          <w:b/>
          <w:sz w:val="22"/>
          <w:szCs w:val="22"/>
        </w:rPr>
      </w:pPr>
      <w:r w:rsidRPr="00DB1C74">
        <w:rPr>
          <w:rFonts w:ascii="Verdana" w:hAnsi="Verdana" w:cs="Arial"/>
          <w:b/>
          <w:sz w:val="22"/>
          <w:szCs w:val="22"/>
        </w:rPr>
        <w:t xml:space="preserve">List </w:t>
      </w:r>
      <w:r w:rsidRPr="00DB1C74">
        <w:rPr>
          <w:rFonts w:ascii="Verdana" w:hAnsi="Verdana" w:cs="Arial"/>
          <w:b/>
          <w:sz w:val="22"/>
          <w:szCs w:val="22"/>
          <w:u w:val="single"/>
        </w:rPr>
        <w:t>THREE</w:t>
      </w:r>
      <w:r w:rsidRPr="00DB1C74">
        <w:rPr>
          <w:rFonts w:ascii="Verdana" w:hAnsi="Verdana" w:cs="Arial"/>
          <w:b/>
          <w:sz w:val="22"/>
          <w:szCs w:val="22"/>
        </w:rPr>
        <w:t xml:space="preserve"> common work-related injuries</w:t>
      </w:r>
    </w:p>
    <w:p w:rsidR="00F7527F" w:rsidRPr="00DB1C74" w:rsidRDefault="00F7527F" w:rsidP="00F7527F">
      <w:pPr>
        <w:rPr>
          <w:rFonts w:ascii="Verdana" w:hAnsi="Verdana" w:cs="Arial"/>
          <w:sz w:val="22"/>
          <w:szCs w:val="22"/>
        </w:rPr>
      </w:pPr>
      <w:r w:rsidRPr="00DB1C74">
        <w:rPr>
          <w:rFonts w:ascii="Verdana" w:hAnsi="Verdana" w:cs="Arial"/>
          <w:noProof/>
          <w:sz w:val="22"/>
          <w:szCs w:val="22"/>
        </w:rPr>
        <w:pict>
          <v:line id="_x0000_s1072" style="position:absolute;z-index:251659264" from="0,19.7pt" to="441pt,19.7pt"/>
        </w:pict>
      </w:r>
      <w:r w:rsidRPr="00DB1C74">
        <w:rPr>
          <w:rFonts w:ascii="Verdana" w:hAnsi="Verdana" w:cs="Arial"/>
          <w:noProof/>
          <w:sz w:val="22"/>
          <w:szCs w:val="22"/>
        </w:rPr>
        <w:pict>
          <v:line id="_x0000_s1071" style="position:absolute;z-index:251658240" from="0,37.7pt" to="441pt,37.7pt"/>
        </w:pict>
      </w:r>
      <w:r w:rsidR="00603C2A">
        <w:rPr>
          <w:rFonts w:ascii="Verdana" w:hAnsi="Verdana" w:cs="Arial"/>
          <w:sz w:val="22"/>
          <w:szCs w:val="22"/>
        </w:rPr>
        <w:t xml:space="preserve">   Such </w:t>
      </w:r>
      <w:r>
        <w:rPr>
          <w:rFonts w:ascii="Verdana" w:hAnsi="Verdana" w:cs="Arial"/>
          <w:sz w:val="22"/>
          <w:szCs w:val="22"/>
        </w:rPr>
        <w:t>things as: Occupational Overuse Syndrome (OOS)</w:t>
      </w:r>
      <w:r w:rsidR="00603C2A">
        <w:rPr>
          <w:rFonts w:ascii="Verdana" w:hAnsi="Verdana" w:cs="Arial"/>
          <w:sz w:val="22"/>
          <w:szCs w:val="22"/>
        </w:rPr>
        <w:t>; sprains and strains;</w:t>
      </w:r>
    </w:p>
    <w:p w:rsidR="00F7527F" w:rsidRPr="00DB1C74" w:rsidRDefault="00F7527F" w:rsidP="00F7527F">
      <w:pPr>
        <w:ind w:left="360"/>
        <w:rPr>
          <w:rFonts w:ascii="Verdana" w:hAnsi="Verdana" w:cs="Arial"/>
          <w:sz w:val="22"/>
          <w:szCs w:val="22"/>
        </w:rPr>
      </w:pPr>
      <w:r w:rsidRPr="00DB1C74">
        <w:rPr>
          <w:rFonts w:ascii="Verdana" w:hAnsi="Verdana" w:cs="Arial"/>
          <w:noProof/>
          <w:sz w:val="22"/>
          <w:szCs w:val="22"/>
        </w:rPr>
        <w:pict>
          <v:line id="_x0000_s1073" style="position:absolute;left:0;text-align:left;z-index:251660288" from="0,41.9pt" to="441pt,41.9pt"/>
        </w:pict>
      </w:r>
    </w:p>
    <w:p w:rsidR="00F7527F" w:rsidRPr="00DB1C74" w:rsidRDefault="00603C2A" w:rsidP="00F7527F">
      <w:pPr>
        <w:ind w:left="360"/>
        <w:rPr>
          <w:rFonts w:ascii="Verdana" w:hAnsi="Verdana" w:cs="Arial"/>
          <w:sz w:val="22"/>
          <w:szCs w:val="22"/>
        </w:rPr>
      </w:pPr>
      <w:r>
        <w:rPr>
          <w:rFonts w:ascii="Verdana" w:hAnsi="Verdana" w:cs="Arial"/>
          <w:sz w:val="22"/>
          <w:szCs w:val="22"/>
        </w:rPr>
        <w:t>bruises; cuts; fractures etc.</w:t>
      </w:r>
    </w:p>
    <w:p w:rsidR="00F7527F" w:rsidRPr="00DB1C74" w:rsidRDefault="00F7527F" w:rsidP="00F7527F">
      <w:pPr>
        <w:ind w:left="360"/>
        <w:rPr>
          <w:rFonts w:ascii="Verdana" w:hAnsi="Verdana" w:cs="Arial"/>
          <w:sz w:val="22"/>
          <w:szCs w:val="22"/>
        </w:rPr>
      </w:pPr>
    </w:p>
    <w:p w:rsidR="00F7527F" w:rsidRPr="00DB1C74" w:rsidRDefault="00F7527F" w:rsidP="00F7527F">
      <w:pPr>
        <w:spacing w:line="480" w:lineRule="auto"/>
        <w:rPr>
          <w:rFonts w:ascii="Verdana" w:hAnsi="Verdana" w:cs="Arial"/>
          <w:b/>
          <w:sz w:val="22"/>
          <w:szCs w:val="22"/>
        </w:rPr>
      </w:pPr>
    </w:p>
    <w:p w:rsidR="00F7527F" w:rsidRPr="00DB1C74" w:rsidRDefault="00F7527F" w:rsidP="00F7527F">
      <w:pPr>
        <w:numPr>
          <w:ilvl w:val="0"/>
          <w:numId w:val="23"/>
        </w:numPr>
        <w:rPr>
          <w:rFonts w:ascii="Verdana" w:hAnsi="Verdana" w:cs="Arial"/>
          <w:i/>
          <w:sz w:val="22"/>
          <w:szCs w:val="22"/>
        </w:rPr>
      </w:pPr>
      <w:r w:rsidRPr="00DB1C74">
        <w:rPr>
          <w:rFonts w:ascii="Verdana" w:hAnsi="Verdana" w:cs="Arial"/>
          <w:b/>
          <w:sz w:val="22"/>
          <w:szCs w:val="22"/>
        </w:rPr>
        <w:t>Employers have a “Duty of Care” to provide a safe workplace</w:t>
      </w:r>
      <w:r w:rsidRPr="00DB1C74">
        <w:rPr>
          <w:rFonts w:ascii="Verdana" w:hAnsi="Verdana" w:cs="Arial"/>
          <w:sz w:val="22"/>
          <w:szCs w:val="22"/>
        </w:rPr>
        <w:t xml:space="preserve">. </w:t>
      </w:r>
      <w:r w:rsidRPr="00DB1C74">
        <w:rPr>
          <w:rFonts w:ascii="Verdana" w:hAnsi="Verdana" w:cs="Arial"/>
          <w:i/>
          <w:sz w:val="22"/>
          <w:szCs w:val="22"/>
        </w:rPr>
        <w:t>(Circle one).</w:t>
      </w:r>
    </w:p>
    <w:p w:rsidR="00F7527F" w:rsidRPr="00DB1C74" w:rsidRDefault="00F7527F" w:rsidP="00F7527F">
      <w:pPr>
        <w:rPr>
          <w:rFonts w:ascii="Verdana" w:hAnsi="Verdana" w:cs="Arial"/>
          <w:sz w:val="22"/>
          <w:szCs w:val="22"/>
        </w:rPr>
      </w:pPr>
      <w:r>
        <w:rPr>
          <w:rFonts w:ascii="Verdana" w:hAnsi="Verdana" w:cs="Arial"/>
          <w:noProof/>
          <w:sz w:val="22"/>
          <w:szCs w:val="22"/>
          <w:lang w:val="en-US"/>
        </w:rPr>
        <w:pict>
          <v:oval id="_x0000_s1085" style="position:absolute;margin-left:135pt;margin-top:7.85pt;width:45pt;height:27pt;z-index:-251648000"/>
        </w:pict>
      </w:r>
    </w:p>
    <w:p w:rsidR="00F7527F" w:rsidRPr="00DB1C74" w:rsidRDefault="00F7527F" w:rsidP="00F7527F">
      <w:pPr>
        <w:rPr>
          <w:rFonts w:ascii="Verdana" w:hAnsi="Verdana" w:cs="Arial"/>
          <w:sz w:val="22"/>
          <w:szCs w:val="22"/>
        </w:rPr>
      </w:pPr>
      <w:r w:rsidRPr="00DB1C74">
        <w:rPr>
          <w:rFonts w:ascii="Verdana" w:hAnsi="Verdana" w:cs="Arial"/>
          <w:sz w:val="22"/>
          <w:szCs w:val="22"/>
        </w:rPr>
        <w:tab/>
      </w:r>
      <w:r w:rsidRPr="00DB1C74">
        <w:rPr>
          <w:rFonts w:ascii="Verdana" w:hAnsi="Verdana" w:cs="Arial"/>
          <w:sz w:val="22"/>
          <w:szCs w:val="22"/>
        </w:rPr>
        <w:tab/>
      </w:r>
      <w:r w:rsidRPr="00DB1C74">
        <w:rPr>
          <w:rFonts w:ascii="Verdana" w:hAnsi="Verdana" w:cs="Arial"/>
          <w:sz w:val="22"/>
          <w:szCs w:val="22"/>
        </w:rPr>
        <w:tab/>
      </w:r>
      <w:r w:rsidRPr="00DB1C74">
        <w:rPr>
          <w:rFonts w:ascii="Verdana" w:hAnsi="Verdana" w:cs="Arial"/>
          <w:sz w:val="22"/>
          <w:szCs w:val="22"/>
        </w:rPr>
        <w:tab/>
        <w:t>TRUE</w:t>
      </w:r>
      <w:r w:rsidRPr="00DB1C74">
        <w:rPr>
          <w:rFonts w:ascii="Verdana" w:hAnsi="Verdana" w:cs="Arial"/>
          <w:sz w:val="22"/>
          <w:szCs w:val="22"/>
        </w:rPr>
        <w:tab/>
      </w:r>
      <w:r w:rsidRPr="00DB1C74">
        <w:rPr>
          <w:rFonts w:ascii="Verdana" w:hAnsi="Verdana" w:cs="Arial"/>
          <w:sz w:val="22"/>
          <w:szCs w:val="22"/>
        </w:rPr>
        <w:tab/>
      </w:r>
      <w:r w:rsidRPr="00DB1C74">
        <w:rPr>
          <w:rFonts w:ascii="Verdana" w:hAnsi="Verdana" w:cs="Arial"/>
          <w:sz w:val="22"/>
          <w:szCs w:val="22"/>
        </w:rPr>
        <w:tab/>
        <w:t>FALSE</w:t>
      </w:r>
    </w:p>
    <w:p w:rsidR="00F7527F" w:rsidRPr="00DB1C74" w:rsidRDefault="00F7527F" w:rsidP="00F7527F">
      <w:pPr>
        <w:rPr>
          <w:rFonts w:ascii="Verdana" w:hAnsi="Verdana" w:cs="Arial"/>
          <w:sz w:val="22"/>
          <w:szCs w:val="22"/>
        </w:rPr>
      </w:pPr>
    </w:p>
    <w:p w:rsidR="00F7527F" w:rsidRPr="00DB1C74" w:rsidRDefault="00F7527F" w:rsidP="00F7527F">
      <w:pPr>
        <w:rPr>
          <w:rFonts w:ascii="Verdana" w:hAnsi="Verdana" w:cs="Arial"/>
          <w:sz w:val="22"/>
          <w:szCs w:val="22"/>
        </w:rPr>
      </w:pPr>
    </w:p>
    <w:p w:rsidR="00F7527F" w:rsidRPr="00DB1C74" w:rsidRDefault="00F7527F" w:rsidP="00F7527F">
      <w:pPr>
        <w:numPr>
          <w:ilvl w:val="0"/>
          <w:numId w:val="23"/>
        </w:numPr>
        <w:rPr>
          <w:rFonts w:ascii="Verdana" w:hAnsi="Verdana" w:cs="Arial"/>
          <w:b/>
          <w:sz w:val="22"/>
          <w:szCs w:val="22"/>
        </w:rPr>
      </w:pPr>
      <w:r w:rsidRPr="00DB1C74">
        <w:rPr>
          <w:rFonts w:ascii="Verdana" w:hAnsi="Verdana" w:cs="Arial"/>
          <w:b/>
          <w:sz w:val="22"/>
          <w:szCs w:val="22"/>
        </w:rPr>
        <w:t xml:space="preserve">List </w:t>
      </w:r>
      <w:r w:rsidRPr="00DB1C74">
        <w:rPr>
          <w:rFonts w:ascii="Verdana" w:hAnsi="Verdana" w:cs="Arial"/>
          <w:b/>
          <w:sz w:val="22"/>
          <w:szCs w:val="22"/>
          <w:u w:val="single"/>
        </w:rPr>
        <w:t>THREE</w:t>
      </w:r>
      <w:r w:rsidRPr="00DB1C74">
        <w:rPr>
          <w:rFonts w:ascii="Verdana" w:hAnsi="Verdana" w:cs="Arial"/>
          <w:b/>
          <w:sz w:val="22"/>
          <w:szCs w:val="22"/>
        </w:rPr>
        <w:t xml:space="preserve"> responsibilities of an employer.</w:t>
      </w:r>
    </w:p>
    <w:p w:rsidR="00F7527F" w:rsidRPr="00DB1C74" w:rsidRDefault="00F7527F" w:rsidP="00F7527F">
      <w:pPr>
        <w:rPr>
          <w:rFonts w:ascii="Verdana" w:hAnsi="Verdana" w:cs="Arial"/>
          <w:sz w:val="22"/>
          <w:szCs w:val="22"/>
        </w:rPr>
      </w:pPr>
    </w:p>
    <w:p w:rsidR="00F7527F" w:rsidRPr="00DB1C74" w:rsidRDefault="00EF2BF5" w:rsidP="00F7527F">
      <w:pPr>
        <w:rPr>
          <w:rFonts w:ascii="Verdana" w:hAnsi="Verdana" w:cs="Arial"/>
          <w:sz w:val="22"/>
          <w:szCs w:val="22"/>
        </w:rPr>
      </w:pPr>
      <w:r>
        <w:rPr>
          <w:rFonts w:ascii="Verdana" w:hAnsi="Verdana" w:cs="Arial"/>
          <w:sz w:val="22"/>
          <w:szCs w:val="22"/>
        </w:rPr>
        <w:t>Such things as: maintain</w:t>
      </w:r>
      <w:r w:rsidR="00F7527F">
        <w:rPr>
          <w:rFonts w:ascii="Verdana" w:hAnsi="Verdana" w:cs="Arial"/>
          <w:sz w:val="22"/>
          <w:szCs w:val="22"/>
        </w:rPr>
        <w:t xml:space="preserve"> a safe workplace</w:t>
      </w:r>
      <w:r>
        <w:rPr>
          <w:rFonts w:ascii="Verdana" w:hAnsi="Verdana" w:cs="Arial"/>
          <w:sz w:val="22"/>
          <w:szCs w:val="22"/>
        </w:rPr>
        <w:t>;</w:t>
      </w:r>
      <w:r w:rsidR="00F7527F">
        <w:rPr>
          <w:rFonts w:ascii="Verdana" w:hAnsi="Verdana" w:cs="Arial"/>
          <w:sz w:val="22"/>
          <w:szCs w:val="22"/>
        </w:rPr>
        <w:t xml:space="preserve"> </w:t>
      </w:r>
      <w:r>
        <w:rPr>
          <w:rFonts w:ascii="Verdana" w:hAnsi="Verdana" w:cs="Arial"/>
          <w:sz w:val="22"/>
          <w:szCs w:val="22"/>
        </w:rPr>
        <w:t xml:space="preserve">maintain a worker’s compensation </w:t>
      </w:r>
    </w:p>
    <w:p w:rsidR="00F7527F" w:rsidRPr="00DB1C74" w:rsidRDefault="00F7527F" w:rsidP="00F7527F">
      <w:pPr>
        <w:rPr>
          <w:rFonts w:ascii="Verdana" w:hAnsi="Verdana" w:cs="Arial"/>
          <w:sz w:val="22"/>
          <w:szCs w:val="22"/>
        </w:rPr>
      </w:pPr>
      <w:r w:rsidRPr="00DB1C74">
        <w:rPr>
          <w:rFonts w:ascii="Verdana" w:hAnsi="Verdana" w:cs="Arial"/>
          <w:noProof/>
          <w:sz w:val="22"/>
          <w:szCs w:val="22"/>
        </w:rPr>
        <w:pict>
          <v:line id="_x0000_s1078" style="position:absolute;z-index:251664384" from="0,1.1pt" to="441pt,1.1pt"/>
        </w:pict>
      </w:r>
      <w:r w:rsidRPr="00DB1C74">
        <w:rPr>
          <w:rFonts w:ascii="Verdana" w:hAnsi="Verdana" w:cs="Arial"/>
          <w:sz w:val="22"/>
          <w:szCs w:val="22"/>
        </w:rPr>
        <w:t xml:space="preserve"> </w:t>
      </w:r>
    </w:p>
    <w:p w:rsidR="00F7527F" w:rsidRPr="00DB1C74" w:rsidRDefault="00EF2BF5" w:rsidP="00F7527F">
      <w:pPr>
        <w:rPr>
          <w:rFonts w:ascii="Verdana" w:hAnsi="Verdana" w:cs="Arial"/>
          <w:sz w:val="22"/>
          <w:szCs w:val="22"/>
        </w:rPr>
      </w:pPr>
      <w:r>
        <w:rPr>
          <w:rFonts w:ascii="Verdana" w:hAnsi="Verdana" w:cs="Arial"/>
          <w:sz w:val="22"/>
          <w:szCs w:val="22"/>
        </w:rPr>
        <w:t xml:space="preserve">Insurance policy; provide safe systems of work; provide suitable instruction, </w:t>
      </w:r>
    </w:p>
    <w:p w:rsidR="00F7527F" w:rsidRPr="00DB1C74" w:rsidRDefault="00F7527F" w:rsidP="00F7527F">
      <w:pPr>
        <w:rPr>
          <w:rFonts w:ascii="Verdana" w:hAnsi="Verdana" w:cs="Arial"/>
          <w:sz w:val="22"/>
          <w:szCs w:val="22"/>
        </w:rPr>
      </w:pPr>
      <w:r w:rsidRPr="00DB1C74">
        <w:rPr>
          <w:rFonts w:ascii="Verdana" w:hAnsi="Verdana" w:cs="Arial"/>
          <w:noProof/>
          <w:sz w:val="22"/>
          <w:szCs w:val="22"/>
        </w:rPr>
        <w:pict>
          <v:line id="_x0000_s1079" style="position:absolute;z-index:251665408" from="0,.1pt" to="441pt,.1pt"/>
        </w:pict>
      </w:r>
    </w:p>
    <w:p w:rsidR="00F7527F" w:rsidRPr="00DB1C74" w:rsidRDefault="00EF2BF5" w:rsidP="00F7527F">
      <w:pPr>
        <w:rPr>
          <w:rFonts w:ascii="Verdana" w:hAnsi="Verdana" w:cs="Arial"/>
          <w:sz w:val="22"/>
          <w:szCs w:val="22"/>
        </w:rPr>
      </w:pPr>
      <w:r>
        <w:rPr>
          <w:rFonts w:ascii="Verdana" w:hAnsi="Verdana" w:cs="Arial"/>
          <w:sz w:val="22"/>
          <w:szCs w:val="22"/>
        </w:rPr>
        <w:t xml:space="preserve">training and supervision; provide safe machinery, etc. </w:t>
      </w:r>
      <w:r w:rsidR="00F7527F" w:rsidRPr="00DB1C74">
        <w:rPr>
          <w:rFonts w:ascii="Verdana" w:hAnsi="Verdana" w:cs="Arial"/>
          <w:sz w:val="22"/>
          <w:szCs w:val="22"/>
        </w:rPr>
        <w:t>__________________________________________________________</w:t>
      </w:r>
    </w:p>
    <w:p w:rsidR="00F7527F" w:rsidRPr="00DB1C74" w:rsidRDefault="00F7527F" w:rsidP="00F7527F">
      <w:pPr>
        <w:rPr>
          <w:rFonts w:ascii="Verdana" w:hAnsi="Verdana" w:cs="Arial"/>
          <w:sz w:val="22"/>
          <w:szCs w:val="22"/>
        </w:rPr>
      </w:pPr>
    </w:p>
    <w:p w:rsidR="00F7527F" w:rsidRPr="00DB1C74" w:rsidRDefault="00F7527F" w:rsidP="00F7527F">
      <w:pPr>
        <w:numPr>
          <w:ilvl w:val="0"/>
          <w:numId w:val="23"/>
        </w:numPr>
        <w:rPr>
          <w:rFonts w:ascii="Verdana" w:hAnsi="Verdana" w:cs="Arial"/>
          <w:b/>
          <w:sz w:val="22"/>
          <w:szCs w:val="22"/>
        </w:rPr>
      </w:pPr>
      <w:r w:rsidRPr="00DB1C74">
        <w:rPr>
          <w:rFonts w:ascii="Verdana" w:hAnsi="Verdana" w:cs="Arial"/>
          <w:b/>
          <w:sz w:val="22"/>
          <w:szCs w:val="22"/>
        </w:rPr>
        <w:t xml:space="preserve">List </w:t>
      </w:r>
      <w:r w:rsidRPr="00DB1C74">
        <w:rPr>
          <w:rFonts w:ascii="Verdana" w:hAnsi="Verdana" w:cs="Arial"/>
          <w:b/>
          <w:sz w:val="22"/>
          <w:szCs w:val="22"/>
          <w:u w:val="single"/>
        </w:rPr>
        <w:t>THREE</w:t>
      </w:r>
      <w:r w:rsidRPr="00DB1C74">
        <w:rPr>
          <w:rFonts w:ascii="Verdana" w:hAnsi="Verdana" w:cs="Arial"/>
          <w:b/>
          <w:sz w:val="22"/>
          <w:szCs w:val="22"/>
        </w:rPr>
        <w:t xml:space="preserve"> responsibilities of an employee.</w:t>
      </w:r>
    </w:p>
    <w:p w:rsidR="00F7527F" w:rsidRPr="00DB1C74" w:rsidRDefault="00F7527F" w:rsidP="00F7527F">
      <w:pPr>
        <w:rPr>
          <w:rFonts w:ascii="Verdana" w:hAnsi="Verdana" w:cs="Arial"/>
          <w:sz w:val="22"/>
          <w:szCs w:val="22"/>
        </w:rPr>
      </w:pPr>
      <w:r>
        <w:rPr>
          <w:rFonts w:ascii="Verdana" w:hAnsi="Verdana" w:cs="Arial"/>
          <w:sz w:val="22"/>
          <w:szCs w:val="22"/>
        </w:rPr>
        <w:t>Such things as: report any incidents</w:t>
      </w:r>
      <w:r w:rsidR="00EF2BF5">
        <w:rPr>
          <w:rFonts w:ascii="Verdana" w:hAnsi="Verdana" w:cs="Arial"/>
          <w:sz w:val="22"/>
          <w:szCs w:val="22"/>
        </w:rPr>
        <w:t>; take reasonable care for the health and</w:t>
      </w:r>
    </w:p>
    <w:p w:rsidR="00F7527F" w:rsidRPr="00DB1C74" w:rsidRDefault="00F7527F" w:rsidP="00F7527F">
      <w:pPr>
        <w:rPr>
          <w:rFonts w:ascii="Verdana" w:hAnsi="Verdana" w:cs="Arial"/>
          <w:sz w:val="22"/>
          <w:szCs w:val="22"/>
        </w:rPr>
      </w:pPr>
      <w:r w:rsidRPr="00DB1C74">
        <w:rPr>
          <w:rFonts w:ascii="Verdana" w:hAnsi="Verdana" w:cs="Arial"/>
          <w:noProof/>
          <w:sz w:val="22"/>
          <w:szCs w:val="22"/>
        </w:rPr>
        <w:pict>
          <v:line id="_x0000_s1080" style="position:absolute;z-index:251666432" from="0,3.5pt" to="441pt,3.5pt"/>
        </w:pict>
      </w:r>
    </w:p>
    <w:p w:rsidR="00F7527F" w:rsidRPr="00DB1C74" w:rsidRDefault="00EF2BF5" w:rsidP="00F7527F">
      <w:pPr>
        <w:rPr>
          <w:rFonts w:ascii="Verdana" w:hAnsi="Verdana" w:cs="Arial"/>
          <w:sz w:val="22"/>
          <w:szCs w:val="22"/>
        </w:rPr>
      </w:pPr>
      <w:r>
        <w:rPr>
          <w:rFonts w:ascii="Verdana" w:hAnsi="Verdana" w:cs="Arial"/>
          <w:sz w:val="22"/>
          <w:szCs w:val="22"/>
        </w:rPr>
        <w:t>safety of co-workers; work safely; use and maintain machinery properly; ensure</w:t>
      </w:r>
    </w:p>
    <w:p w:rsidR="00F7527F" w:rsidRPr="00DB1C74" w:rsidRDefault="00F7527F" w:rsidP="00F7527F">
      <w:pPr>
        <w:rPr>
          <w:rFonts w:ascii="Verdana" w:hAnsi="Verdana" w:cs="Arial"/>
          <w:sz w:val="22"/>
          <w:szCs w:val="22"/>
        </w:rPr>
      </w:pPr>
      <w:r w:rsidRPr="00DB1C74">
        <w:rPr>
          <w:rFonts w:ascii="Verdana" w:hAnsi="Verdana" w:cs="Arial"/>
          <w:noProof/>
          <w:sz w:val="22"/>
          <w:szCs w:val="22"/>
        </w:rPr>
        <w:pict>
          <v:line id="_x0000_s1082" style="position:absolute;z-index:251669504" from="0,.45pt" to="441pt,.45pt"/>
        </w:pict>
      </w:r>
    </w:p>
    <w:p w:rsidR="00F7527F" w:rsidRPr="00DB1C74" w:rsidRDefault="00F7527F" w:rsidP="00F7527F">
      <w:pPr>
        <w:rPr>
          <w:rFonts w:ascii="Verdana" w:hAnsi="Verdana" w:cs="Arial"/>
          <w:sz w:val="22"/>
          <w:szCs w:val="22"/>
        </w:rPr>
      </w:pPr>
      <w:r w:rsidRPr="00DB1C74">
        <w:rPr>
          <w:rFonts w:ascii="Verdana" w:hAnsi="Verdana" w:cs="Arial"/>
          <w:noProof/>
          <w:sz w:val="22"/>
          <w:szCs w:val="22"/>
        </w:rPr>
        <w:pict>
          <v:line id="_x0000_s1081" style="position:absolute;z-index:251667456" from="0,10.65pt" to="441pt,10.65pt"/>
        </w:pict>
      </w:r>
      <w:r w:rsidR="00EF2BF5">
        <w:rPr>
          <w:rFonts w:ascii="Verdana" w:hAnsi="Verdana" w:cs="Arial"/>
          <w:sz w:val="22"/>
          <w:szCs w:val="22"/>
        </w:rPr>
        <w:t>your work area is free of hazards; take notice of signs etc.</w:t>
      </w:r>
    </w:p>
    <w:p w:rsidR="00F7527F" w:rsidRPr="00DB1C74" w:rsidRDefault="00F7527F" w:rsidP="00F7527F">
      <w:pPr>
        <w:rPr>
          <w:rFonts w:ascii="Verdana" w:hAnsi="Verdana" w:cs="Arial"/>
          <w:sz w:val="22"/>
          <w:szCs w:val="22"/>
        </w:rPr>
      </w:pPr>
    </w:p>
    <w:p w:rsidR="00F7527F" w:rsidRPr="00DB1C74" w:rsidRDefault="00F7527F" w:rsidP="00F7527F">
      <w:pPr>
        <w:numPr>
          <w:ilvl w:val="0"/>
          <w:numId w:val="23"/>
        </w:numPr>
        <w:rPr>
          <w:rFonts w:ascii="Verdana" w:hAnsi="Verdana" w:cs="Arial"/>
          <w:b/>
          <w:sz w:val="22"/>
          <w:szCs w:val="22"/>
        </w:rPr>
      </w:pPr>
      <w:r w:rsidRPr="00DB1C74">
        <w:rPr>
          <w:rFonts w:ascii="Verdana" w:hAnsi="Verdana" w:cs="Arial"/>
          <w:b/>
          <w:sz w:val="22"/>
          <w:szCs w:val="22"/>
        </w:rPr>
        <w:t>The WorkCover Authority of NSW promotes workplace health and safety, and provides a worker's compensation system for the employers and workers of NSW.</w:t>
      </w:r>
      <w:r w:rsidRPr="00DB1C74">
        <w:rPr>
          <w:rFonts w:ascii="Verdana" w:hAnsi="Verdana" w:cs="Arial"/>
          <w:i/>
          <w:sz w:val="22"/>
          <w:szCs w:val="22"/>
        </w:rPr>
        <w:t xml:space="preserve">  (Circle one).</w:t>
      </w:r>
      <w:r w:rsidRPr="00DB1C74">
        <w:rPr>
          <w:rFonts w:ascii="Verdana" w:hAnsi="Verdana" w:cs="Arial"/>
          <w:b/>
          <w:sz w:val="22"/>
          <w:szCs w:val="22"/>
        </w:rPr>
        <w:t xml:space="preserve"> </w:t>
      </w:r>
    </w:p>
    <w:p w:rsidR="00F7527F" w:rsidRPr="00DB1C74" w:rsidRDefault="00F7527F" w:rsidP="00F7527F">
      <w:pPr>
        <w:rPr>
          <w:rFonts w:ascii="Verdana" w:hAnsi="Verdana" w:cs="Arial"/>
          <w:sz w:val="22"/>
          <w:szCs w:val="22"/>
        </w:rPr>
      </w:pPr>
      <w:r>
        <w:rPr>
          <w:rFonts w:ascii="Verdana" w:hAnsi="Verdana" w:cs="Arial"/>
          <w:noProof/>
          <w:sz w:val="22"/>
          <w:szCs w:val="22"/>
          <w:lang w:val="en-US"/>
        </w:rPr>
        <w:pict>
          <v:oval id="_x0000_s1088" style="position:absolute;margin-left:135pt;margin-top:8.25pt;width:54pt;height:27pt;z-index:-251645952"/>
        </w:pict>
      </w:r>
    </w:p>
    <w:p w:rsidR="00F7527F" w:rsidRPr="00977E6C" w:rsidRDefault="00F7527F" w:rsidP="00F7527F">
      <w:pPr>
        <w:rPr>
          <w:rFonts w:ascii="Verdana" w:hAnsi="Verdana" w:cs="Arial"/>
          <w:sz w:val="22"/>
          <w:szCs w:val="22"/>
        </w:rPr>
      </w:pPr>
      <w:r w:rsidRPr="00DB1C74">
        <w:rPr>
          <w:rFonts w:ascii="Verdana" w:hAnsi="Verdana" w:cs="Arial"/>
          <w:sz w:val="22"/>
          <w:szCs w:val="22"/>
        </w:rPr>
        <w:tab/>
      </w:r>
      <w:r w:rsidRPr="00DB1C74">
        <w:rPr>
          <w:rFonts w:ascii="Verdana" w:hAnsi="Verdana" w:cs="Arial"/>
          <w:sz w:val="22"/>
          <w:szCs w:val="22"/>
        </w:rPr>
        <w:tab/>
      </w:r>
      <w:r w:rsidRPr="00DB1C74">
        <w:rPr>
          <w:rFonts w:ascii="Verdana" w:hAnsi="Verdana" w:cs="Arial"/>
          <w:sz w:val="22"/>
          <w:szCs w:val="22"/>
        </w:rPr>
        <w:tab/>
      </w:r>
      <w:r w:rsidRPr="00DB1C74">
        <w:rPr>
          <w:rFonts w:ascii="Verdana" w:hAnsi="Verdana" w:cs="Arial"/>
          <w:sz w:val="22"/>
          <w:szCs w:val="22"/>
        </w:rPr>
        <w:tab/>
        <w:t>TRUE</w:t>
      </w:r>
      <w:r w:rsidRPr="00DB1C74">
        <w:rPr>
          <w:rFonts w:ascii="Verdana" w:hAnsi="Verdana" w:cs="Arial"/>
          <w:sz w:val="22"/>
          <w:szCs w:val="22"/>
        </w:rPr>
        <w:tab/>
      </w:r>
      <w:r w:rsidRPr="00DB1C74">
        <w:rPr>
          <w:rFonts w:ascii="Verdana" w:hAnsi="Verdana" w:cs="Arial"/>
          <w:sz w:val="22"/>
          <w:szCs w:val="22"/>
        </w:rPr>
        <w:tab/>
      </w:r>
      <w:r w:rsidRPr="00DB1C74">
        <w:rPr>
          <w:rFonts w:ascii="Verdana" w:hAnsi="Verdana" w:cs="Arial"/>
          <w:sz w:val="22"/>
          <w:szCs w:val="22"/>
        </w:rPr>
        <w:tab/>
        <w:t>FALSE</w:t>
      </w:r>
    </w:p>
    <w:p w:rsidR="00F7527F" w:rsidRDefault="00F7527F" w:rsidP="00F7527F"/>
    <w:p w:rsidR="00F7527F" w:rsidRDefault="00F7527F" w:rsidP="00F7527F">
      <w:pPr>
        <w:rPr>
          <w:rFonts w:ascii="Arial" w:hAnsi="Arial" w:cs="Arial"/>
          <w:sz w:val="22"/>
          <w:szCs w:val="22"/>
          <w:lang w:val="en-US"/>
        </w:rPr>
      </w:pPr>
    </w:p>
    <w:sectPr w:rsidR="00F7527F">
      <w:pgSz w:w="11909" w:h="16834" w:code="9"/>
      <w:pgMar w:top="851" w:right="1440" w:bottom="851" w:left="144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C3D" w:rsidRDefault="00592C3D">
      <w:r>
        <w:separator/>
      </w:r>
    </w:p>
  </w:endnote>
  <w:endnote w:type="continuationSeparator" w:id="0">
    <w:p w:rsidR="00592C3D" w:rsidRDefault="00592C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W1)">
    <w:panose1 w:val="020B0604020202020204"/>
    <w:charset w:val="00"/>
    <w:family w:val="swiss"/>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fornian FB">
    <w:panose1 w:val="0207040306080B030204"/>
    <w:charset w:val="00"/>
    <w:family w:val="roman"/>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C3D" w:rsidRDefault="00592C3D">
    <w:pPr>
      <w:pStyle w:val="Footer"/>
      <w:pBdr>
        <w:top w:val="thinThickSmallGap" w:sz="24" w:space="1" w:color="622423"/>
      </w:pBdr>
      <w:tabs>
        <w:tab w:val="clear" w:pos="4153"/>
        <w:tab w:val="clear" w:pos="8306"/>
        <w:tab w:val="right" w:pos="9029"/>
      </w:tabs>
      <w:rPr>
        <w:rFonts w:ascii="Cambria" w:hAnsi="Cambria"/>
      </w:rPr>
    </w:pPr>
    <w:r>
      <w:rPr>
        <w:rFonts w:ascii="Arial" w:hAnsi="Arial" w:cs="Arial"/>
        <w:sz w:val="20"/>
        <w:szCs w:val="20"/>
      </w:rPr>
      <w:t>RTO 90221: BSB07: Theme 3 Package; version 1</w:t>
    </w:r>
    <w:r>
      <w:rPr>
        <w:rFonts w:ascii="Arial" w:hAnsi="Arial" w:cs="Arial"/>
        <w:sz w:val="20"/>
        <w:szCs w:val="20"/>
      </w:rPr>
      <w:tab/>
      <w:t>Page</w:t>
    </w:r>
    <w:r>
      <w:rPr>
        <w:rFonts w:ascii="Cambria" w:hAnsi="Cambria"/>
      </w:rPr>
      <w:t xml:space="preserve"> </w:t>
    </w:r>
    <w:fldSimple w:instr=" PAGE   \* MERGEFORMAT ">
      <w:r w:rsidR="00914AAA" w:rsidRPr="00914AAA">
        <w:rPr>
          <w:rFonts w:ascii="Cambria" w:hAnsi="Cambria"/>
          <w:noProof/>
        </w:rPr>
        <w:t>11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E52" w:rsidRDefault="00C35E52" w:rsidP="00C35E52">
    <w:pPr>
      <w:pStyle w:val="Footer"/>
      <w:pBdr>
        <w:top w:val="thinThickSmallGap" w:sz="24" w:space="1" w:color="622423"/>
      </w:pBdr>
      <w:tabs>
        <w:tab w:val="clear" w:pos="4153"/>
        <w:tab w:val="clear" w:pos="8306"/>
        <w:tab w:val="right" w:pos="9029"/>
      </w:tabs>
      <w:rPr>
        <w:rFonts w:ascii="Cambria" w:hAnsi="Cambria"/>
      </w:rPr>
    </w:pPr>
    <w:r>
      <w:rPr>
        <w:rFonts w:ascii="Arial" w:hAnsi="Arial" w:cs="Arial"/>
        <w:sz w:val="20"/>
        <w:szCs w:val="20"/>
      </w:rPr>
      <w:t xml:space="preserve">RTO 90221: BSB07: Theme 3 Package; </w:t>
    </w:r>
    <w:r w:rsidR="00914AAA">
      <w:rPr>
        <w:rFonts w:ascii="Arial" w:hAnsi="Arial" w:cs="Arial"/>
        <w:sz w:val="20"/>
        <w:szCs w:val="20"/>
      </w:rPr>
      <w:t>validated 30</w:t>
    </w:r>
    <w:r w:rsidR="00914AAA" w:rsidRPr="00914AAA">
      <w:rPr>
        <w:rFonts w:ascii="Arial" w:hAnsi="Arial" w:cs="Arial"/>
        <w:sz w:val="20"/>
        <w:szCs w:val="20"/>
        <w:vertAlign w:val="superscript"/>
      </w:rPr>
      <w:t>th</w:t>
    </w:r>
    <w:r w:rsidR="00914AAA">
      <w:rPr>
        <w:rFonts w:ascii="Arial" w:hAnsi="Arial" w:cs="Arial"/>
        <w:sz w:val="20"/>
        <w:szCs w:val="20"/>
      </w:rPr>
      <w:t xml:space="preserve"> November 2010</w:t>
    </w:r>
    <w:r>
      <w:rPr>
        <w:rFonts w:ascii="Arial" w:hAnsi="Arial" w:cs="Arial"/>
        <w:sz w:val="20"/>
        <w:szCs w:val="20"/>
      </w:rPr>
      <w:tab/>
      <w:t>Page</w:t>
    </w:r>
    <w:r>
      <w:rPr>
        <w:rFonts w:ascii="Cambria" w:hAnsi="Cambria"/>
      </w:rPr>
      <w:t xml:space="preserve"> </w:t>
    </w:r>
    <w:fldSimple w:instr=" PAGE   \* MERGEFORMAT ">
      <w:r w:rsidR="00914AAA" w:rsidRPr="00914AAA">
        <w:rPr>
          <w:rFonts w:ascii="Cambria" w:hAnsi="Cambria"/>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C3D" w:rsidRDefault="00592C3D">
      <w:r>
        <w:separator/>
      </w:r>
    </w:p>
  </w:footnote>
  <w:footnote w:type="continuationSeparator" w:id="0">
    <w:p w:rsidR="00592C3D" w:rsidRDefault="00592C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3C"/>
      </v:shape>
    </w:pict>
  </w:numPicBullet>
  <w:abstractNum w:abstractNumId="0">
    <w:nsid w:val="00834C2F"/>
    <w:multiLevelType w:val="hybridMultilevel"/>
    <w:tmpl w:val="D5C2F9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37B29FE"/>
    <w:multiLevelType w:val="hybridMultilevel"/>
    <w:tmpl w:val="9A309134"/>
    <w:lvl w:ilvl="0" w:tplc="E416B090">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0C16621D"/>
    <w:multiLevelType w:val="hybridMultilevel"/>
    <w:tmpl w:val="6E2881C2"/>
    <w:lvl w:ilvl="0" w:tplc="5E7A06C6">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19955DB"/>
    <w:multiLevelType w:val="hybridMultilevel"/>
    <w:tmpl w:val="FC027A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60150F3"/>
    <w:multiLevelType w:val="hybridMultilevel"/>
    <w:tmpl w:val="9AF2DC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86F20D1"/>
    <w:multiLevelType w:val="hybridMultilevel"/>
    <w:tmpl w:val="268C27D2"/>
    <w:lvl w:ilvl="0" w:tplc="5D22783E">
      <w:start w:val="1"/>
      <w:numFmt w:val="decimal"/>
      <w:lvlText w:val="%1."/>
      <w:lvlJc w:val="left"/>
      <w:pPr>
        <w:tabs>
          <w:tab w:val="num" w:pos="360"/>
        </w:tabs>
        <w:ind w:left="360" w:hanging="360"/>
      </w:pPr>
      <w:rPr>
        <w:b w:val="0"/>
        <w:i w:val="0"/>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6">
    <w:nsid w:val="19063386"/>
    <w:multiLevelType w:val="hybridMultilevel"/>
    <w:tmpl w:val="D2580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F2A55CE"/>
    <w:multiLevelType w:val="hybridMultilevel"/>
    <w:tmpl w:val="4B9066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1B60B82"/>
    <w:multiLevelType w:val="multilevel"/>
    <w:tmpl w:val="6122C254"/>
    <w:lvl w:ilvl="0">
      <w:start w:val="1"/>
      <w:numFmt w:val="decimal"/>
      <w:lvlText w:val="%1"/>
      <w:lvlJc w:val="left"/>
      <w:pPr>
        <w:tabs>
          <w:tab w:val="num" w:pos="720"/>
        </w:tabs>
        <w:ind w:left="720" w:hanging="720"/>
      </w:pPr>
      <w:rPr>
        <w:rFonts w:hint="default"/>
      </w:rPr>
    </w:lvl>
    <w:lvl w:ilvl="1">
      <w:start w:val="1"/>
      <w:numFmt w:val="decimal"/>
      <w:pStyle w:val="Column2"/>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26610B79"/>
    <w:multiLevelType w:val="hybridMultilevel"/>
    <w:tmpl w:val="B7D02E0C"/>
    <w:lvl w:ilvl="0" w:tplc="F2B48B0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F395B9D"/>
    <w:multiLevelType w:val="hybridMultilevel"/>
    <w:tmpl w:val="D722E06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334B7922"/>
    <w:multiLevelType w:val="multilevel"/>
    <w:tmpl w:val="AFD0373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2">
    <w:nsid w:val="391F1CE6"/>
    <w:multiLevelType w:val="hybridMultilevel"/>
    <w:tmpl w:val="139A68C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E3B1C98"/>
    <w:multiLevelType w:val="hybridMultilevel"/>
    <w:tmpl w:val="444435C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479B5B10"/>
    <w:multiLevelType w:val="hybridMultilevel"/>
    <w:tmpl w:val="9D0A3496"/>
    <w:lvl w:ilvl="0" w:tplc="5D529C18">
      <w:start w:val="1"/>
      <w:numFmt w:val="bullet"/>
      <w:pStyle w:val="MajorL2BulletLis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5">
    <w:nsid w:val="4A293A8E"/>
    <w:multiLevelType w:val="hybridMultilevel"/>
    <w:tmpl w:val="2B8C1A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07129BE"/>
    <w:multiLevelType w:val="hybridMultilevel"/>
    <w:tmpl w:val="434657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53C6986"/>
    <w:multiLevelType w:val="hybridMultilevel"/>
    <w:tmpl w:val="D2280A54"/>
    <w:lvl w:ilvl="0" w:tplc="2D767ACA">
      <w:start w:val="1"/>
      <w:numFmt w:val="bullet"/>
      <w:lvlText w:val=""/>
      <w:lvlJc w:val="left"/>
      <w:pPr>
        <w:tabs>
          <w:tab w:val="num" w:pos="720"/>
        </w:tabs>
        <w:ind w:left="720" w:hanging="360"/>
      </w:pPr>
      <w:rPr>
        <w:rFonts w:ascii="Wingdings" w:eastAsia="Times New Roman" w:hAnsi="Wingdings" w:cs="Times New Roman"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BF0339A"/>
    <w:multiLevelType w:val="hybridMultilevel"/>
    <w:tmpl w:val="8E1099A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6F4E4A66"/>
    <w:multiLevelType w:val="hybridMultilevel"/>
    <w:tmpl w:val="BE8472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73D91A22"/>
    <w:multiLevelType w:val="hybridMultilevel"/>
    <w:tmpl w:val="416C3F3E"/>
    <w:lvl w:ilvl="0" w:tplc="A5A078F4">
      <w:start w:val="1"/>
      <w:numFmt w:val="decimal"/>
      <w:pStyle w:val="Column1"/>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741A5FBE"/>
    <w:multiLevelType w:val="hybridMultilevel"/>
    <w:tmpl w:val="27C89B0E"/>
    <w:lvl w:ilvl="0" w:tplc="0C09000F">
      <w:start w:val="2"/>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7A264BFC"/>
    <w:multiLevelType w:val="hybridMultilevel"/>
    <w:tmpl w:val="90C42D52"/>
    <w:lvl w:ilvl="0" w:tplc="0996326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8"/>
  </w:num>
  <w:num w:numId="3">
    <w:abstractNumId w:val="17"/>
  </w:num>
  <w:num w:numId="4">
    <w:abstractNumId w:val="7"/>
  </w:num>
  <w:num w:numId="5">
    <w:abstractNumId w:val="18"/>
  </w:num>
  <w:num w:numId="6">
    <w:abstractNumId w:val="13"/>
  </w:num>
  <w:num w:numId="7">
    <w:abstractNumId w:val="0"/>
  </w:num>
  <w:num w:numId="8">
    <w:abstractNumId w:val="6"/>
  </w:num>
  <w:num w:numId="9">
    <w:abstractNumId w:val="16"/>
  </w:num>
  <w:num w:numId="10">
    <w:abstractNumId w:val="3"/>
  </w:num>
  <w:num w:numId="11">
    <w:abstractNumId w:val="15"/>
  </w:num>
  <w:num w:numId="12">
    <w:abstractNumId w:val="12"/>
  </w:num>
  <w:num w:numId="13">
    <w:abstractNumId w:val="21"/>
  </w:num>
  <w:num w:numId="14">
    <w:abstractNumId w:val="1"/>
  </w:num>
  <w:num w:numId="15">
    <w:abstractNumId w:val="14"/>
  </w:num>
  <w:num w:numId="16">
    <w:abstractNumId w:val="19"/>
  </w:num>
  <w:num w:numId="17">
    <w:abstractNumId w:val="10"/>
  </w:num>
  <w:num w:numId="18">
    <w:abstractNumId w:val="2"/>
  </w:num>
  <w:num w:numId="19">
    <w:abstractNumId w:val="4"/>
  </w:num>
  <w:num w:numId="20">
    <w:abstractNumId w:val="22"/>
  </w:num>
  <w:num w:numId="21">
    <w:abstractNumId w:val="11"/>
  </w:num>
  <w:num w:numId="22">
    <w:abstractNumId w:val="20"/>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5122"/>
  </w:hdrShapeDefaults>
  <w:footnotePr>
    <w:footnote w:id="-1"/>
    <w:footnote w:id="0"/>
  </w:footnotePr>
  <w:endnotePr>
    <w:endnote w:id="-1"/>
    <w:endnote w:id="0"/>
  </w:endnotePr>
  <w:compat/>
  <w:rsids>
    <w:rsidRoot w:val="000E3661"/>
    <w:rsid w:val="000E3661"/>
    <w:rsid w:val="0022204B"/>
    <w:rsid w:val="004858D9"/>
    <w:rsid w:val="00592C3D"/>
    <w:rsid w:val="005D0832"/>
    <w:rsid w:val="00603C2A"/>
    <w:rsid w:val="007E332F"/>
    <w:rsid w:val="008167BF"/>
    <w:rsid w:val="008F4021"/>
    <w:rsid w:val="00914AAA"/>
    <w:rsid w:val="00B055AF"/>
    <w:rsid w:val="00C35E52"/>
    <w:rsid w:val="00C41586"/>
    <w:rsid w:val="00D61E03"/>
    <w:rsid w:val="00EF2BF5"/>
    <w:rsid w:val="00F7527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240"/>
      <w:outlineLvl w:val="1"/>
    </w:pPr>
    <w:rPr>
      <w:rFonts w:ascii="Arial" w:hAnsi="Arial"/>
      <w:b/>
      <w:sz w:val="28"/>
      <w:szCs w:val="20"/>
      <w:lang w:val="en-AU"/>
    </w:rPr>
  </w:style>
  <w:style w:type="paragraph" w:styleId="Heading3">
    <w:name w:val="heading 3"/>
    <w:basedOn w:val="Normal"/>
    <w:next w:val="Normal"/>
    <w:qFormat/>
    <w:pPr>
      <w:keepNext/>
      <w:spacing w:before="240" w:after="160"/>
      <w:outlineLvl w:val="2"/>
    </w:pPr>
    <w:rPr>
      <w:rFonts w:ascii="Arial (W1)" w:hAnsi="Arial (W1)"/>
      <w:b/>
      <w:sz w:val="22"/>
      <w:lang w:val="en-AU"/>
    </w:rPr>
  </w:style>
  <w:style w:type="paragraph" w:styleId="Heading4">
    <w:name w:val="heading 4"/>
    <w:basedOn w:val="Normal"/>
    <w:next w:val="Normal"/>
    <w:qFormat/>
    <w:pPr>
      <w:keepNext/>
      <w:spacing w:before="120"/>
      <w:outlineLvl w:val="3"/>
    </w:pPr>
    <w:rPr>
      <w:b/>
      <w:bCs/>
    </w:rPr>
  </w:style>
  <w:style w:type="paragraph" w:styleId="Heading5">
    <w:name w:val="heading 5"/>
    <w:basedOn w:val="Normal"/>
    <w:next w:val="Normal"/>
    <w:qFormat/>
    <w:pPr>
      <w:keepNext/>
      <w:spacing w:before="120" w:after="120"/>
      <w:ind w:left="720"/>
      <w:outlineLvl w:val="4"/>
    </w:pPr>
    <w:rPr>
      <w:b/>
      <w:bCs/>
    </w:rPr>
  </w:style>
  <w:style w:type="paragraph" w:styleId="Heading6">
    <w:name w:val="heading 6"/>
    <w:basedOn w:val="Normal"/>
    <w:next w:val="Normal"/>
    <w:qFormat/>
    <w:rsid w:val="00B055AF"/>
    <w:pPr>
      <w:spacing w:before="240" w:after="60"/>
      <w:outlineLvl w:val="5"/>
    </w:pPr>
    <w:rPr>
      <w:b/>
      <w:bCs/>
      <w:sz w:val="22"/>
      <w:szCs w:val="22"/>
    </w:rPr>
  </w:style>
  <w:style w:type="paragraph" w:styleId="Heading7">
    <w:name w:val="heading 7"/>
    <w:basedOn w:val="Normal"/>
    <w:next w:val="Normal"/>
    <w:qFormat/>
    <w:pPr>
      <w:keepNext/>
      <w:spacing w:before="120" w:after="120"/>
      <w:jc w:val="center"/>
      <w:outlineLvl w:val="6"/>
    </w:pPr>
    <w:rPr>
      <w:b/>
      <w:bCs/>
      <w:sz w:val="20"/>
    </w:rPr>
  </w:style>
  <w:style w:type="paragraph" w:styleId="Heading8">
    <w:name w:val="heading 8"/>
    <w:basedOn w:val="Normal"/>
    <w:next w:val="Normal"/>
    <w:qFormat/>
    <w:pPr>
      <w:spacing w:before="240" w:after="60"/>
      <w:outlineLvl w:val="7"/>
    </w:pPr>
    <w:rPr>
      <w:i/>
      <w:iCs/>
    </w:rPr>
  </w:style>
  <w:style w:type="character" w:default="1" w:styleId="DefaultParagraphFont">
    <w:name w:val="Default Paragraph Font"/>
    <w:semiHidden/>
    <w:unhideWhenUsed/>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before="60"/>
    </w:pPr>
    <w:rPr>
      <w:sz w:val="20"/>
    </w:rPr>
  </w:style>
  <w:style w:type="paragraph" w:styleId="Footer">
    <w:name w:val="footer"/>
    <w:basedOn w:val="Normal"/>
    <w:pPr>
      <w:tabs>
        <w:tab w:val="center" w:pos="4153"/>
        <w:tab w:val="right" w:pos="8306"/>
      </w:tabs>
    </w:pPr>
  </w:style>
  <w:style w:type="paragraph" w:styleId="BodyText2">
    <w:name w:val="Body Text 2"/>
    <w:basedOn w:val="Normal"/>
    <w:pPr>
      <w:widowControl w:val="0"/>
    </w:pPr>
    <w:rPr>
      <w:i/>
    </w:rPr>
  </w:style>
  <w:style w:type="paragraph" w:styleId="Caption">
    <w:name w:val="caption"/>
    <w:basedOn w:val="Normal"/>
    <w:next w:val="Normal"/>
    <w:qFormat/>
    <w:rPr>
      <w:i/>
      <w:iCs/>
    </w:rPr>
  </w:style>
  <w:style w:type="paragraph" w:styleId="BodyTextIndent">
    <w:name w:val="Body Text Indent"/>
    <w:basedOn w:val="Normal"/>
    <w:pPr>
      <w:tabs>
        <w:tab w:val="left" w:pos="792"/>
      </w:tabs>
      <w:spacing w:before="120"/>
      <w:ind w:left="792" w:hanging="792"/>
    </w:pPr>
    <w:rPr>
      <w:sz w:val="18"/>
    </w:rPr>
  </w:style>
  <w:style w:type="paragraph" w:customStyle="1" w:styleId="Default">
    <w:name w:val="Default"/>
    <w:rsid w:val="00D61E03"/>
    <w:pPr>
      <w:autoSpaceDE w:val="0"/>
      <w:autoSpaceDN w:val="0"/>
      <w:adjustRightInd w:val="0"/>
    </w:pPr>
    <w:rPr>
      <w:color w:val="000000"/>
      <w:sz w:val="24"/>
      <w:szCs w:val="24"/>
    </w:rPr>
  </w:style>
  <w:style w:type="paragraph" w:styleId="Header">
    <w:name w:val="header"/>
    <w:basedOn w:val="Normal"/>
    <w:pPr>
      <w:tabs>
        <w:tab w:val="center" w:pos="4153"/>
        <w:tab w:val="right" w:pos="8306"/>
      </w:tabs>
    </w:pPr>
    <w:rPr>
      <w:rFonts w:ascii="Arial" w:hAnsi="Arial"/>
      <w:sz w:val="20"/>
      <w:szCs w:val="20"/>
      <w:lang w:val="en-AU"/>
    </w:rPr>
  </w:style>
  <w:style w:type="paragraph" w:styleId="Title">
    <w:name w:val="Title"/>
    <w:basedOn w:val="Normal"/>
    <w:qFormat/>
    <w:pPr>
      <w:jc w:val="center"/>
    </w:pPr>
    <w:rPr>
      <w:b/>
      <w:szCs w:val="20"/>
      <w:bdr w:val="single" w:sz="4" w:space="0" w:color="auto"/>
      <w:lang w:val="en-US"/>
    </w:rPr>
  </w:style>
  <w:style w:type="paragraph" w:styleId="List">
    <w:name w:val="List"/>
    <w:basedOn w:val="Normal"/>
    <w:pPr>
      <w:ind w:left="283" w:hanging="283"/>
    </w:pPr>
    <w:rPr>
      <w:lang w:val="en-AU"/>
    </w:rPr>
  </w:style>
  <w:style w:type="paragraph" w:customStyle="1" w:styleId="PC">
    <w:name w:val="PC#"/>
    <w:basedOn w:val="Normal"/>
    <w:pPr>
      <w:tabs>
        <w:tab w:val="num" w:pos="360"/>
      </w:tabs>
      <w:ind w:left="360" w:hanging="360"/>
    </w:pPr>
    <w:rPr>
      <w:rFonts w:ascii="Arial" w:hAnsi="Arial"/>
      <w:sz w:val="20"/>
      <w:szCs w:val="20"/>
    </w:rPr>
  </w:style>
  <w:style w:type="paragraph" w:customStyle="1" w:styleId="Column1">
    <w:name w:val="Column 1"/>
    <w:basedOn w:val="Normal"/>
    <w:autoRedefine/>
    <w:rsid w:val="00C35E52"/>
    <w:pPr>
      <w:widowControl w:val="0"/>
      <w:numPr>
        <w:numId w:val="22"/>
      </w:numPr>
      <w:spacing w:before="120"/>
    </w:pPr>
    <w:rPr>
      <w:rFonts w:ascii="Arial" w:hAnsi="Arial" w:cs="Arial"/>
      <w:sz w:val="20"/>
      <w:szCs w:val="20"/>
    </w:rPr>
  </w:style>
  <w:style w:type="paragraph" w:customStyle="1" w:styleId="Column2">
    <w:name w:val="Column 2"/>
    <w:basedOn w:val="Normal"/>
    <w:autoRedefine/>
    <w:pPr>
      <w:numPr>
        <w:ilvl w:val="1"/>
        <w:numId w:val="2"/>
      </w:numPr>
      <w:spacing w:before="120"/>
    </w:pPr>
    <w:rPr>
      <w:sz w:val="18"/>
      <w:szCs w:val="20"/>
    </w:rPr>
  </w:style>
  <w:style w:type="paragraph" w:customStyle="1" w:styleId="DefinitionTerm">
    <w:name w:val="Definition Term"/>
    <w:basedOn w:val="Normal"/>
    <w:next w:val="Normal"/>
    <w:pPr>
      <w:widowControl w:val="0"/>
    </w:pPr>
    <w:rPr>
      <w:snapToGrid w:val="0"/>
      <w:szCs w:val="20"/>
      <w:lang w:val="en-AU"/>
    </w:rPr>
  </w:style>
  <w:style w:type="paragraph" w:customStyle="1" w:styleId="boxbullet">
    <w:name w:val="box bullet"/>
    <w:basedOn w:val="List"/>
    <w:pPr>
      <w:tabs>
        <w:tab w:val="num" w:pos="720"/>
      </w:tabs>
      <w:spacing w:before="120"/>
      <w:ind w:left="720" w:hanging="360"/>
    </w:pPr>
    <w:rPr>
      <w:rFonts w:ascii="Arial" w:hAnsi="Arial"/>
      <w:sz w:val="20"/>
      <w:szCs w:val="20"/>
      <w:lang w:val="en-GB" w:eastAsia="en-AU"/>
    </w:rPr>
  </w:style>
  <w:style w:type="paragraph" w:customStyle="1" w:styleId="MajorTableText">
    <w:name w:val="Major Table Text"/>
    <w:basedOn w:val="Normal"/>
    <w:pPr>
      <w:spacing w:before="60" w:after="60"/>
    </w:pPr>
    <w:rPr>
      <w:rFonts w:ascii="Palatino" w:hAnsi="Palatino"/>
      <w:sz w:val="18"/>
      <w:szCs w:val="20"/>
      <w:lang w:val="en-AU" w:eastAsia="en-AU"/>
    </w:rPr>
  </w:style>
  <w:style w:type="character" w:customStyle="1" w:styleId="menumenufooditem1">
    <w:name w:val="menumenufooditem1"/>
    <w:basedOn w:val="DefaultParagraphFont"/>
    <w:rPr>
      <w:rFonts w:ascii="Tahoma" w:hAnsi="Tahoma" w:cs="Tahoma" w:hint="default"/>
      <w:b/>
      <w:bCs/>
      <w:strike w:val="0"/>
      <w:dstrike w:val="0"/>
      <w:color w:val="7A9E0D"/>
      <w:sz w:val="17"/>
      <w:szCs w:val="17"/>
      <w:u w:val="none"/>
      <w:effect w:val="none"/>
    </w:rPr>
  </w:style>
  <w:style w:type="character" w:customStyle="1" w:styleId="menumenusection1">
    <w:name w:val="menumenusection1"/>
    <w:basedOn w:val="DefaultParagraphFont"/>
    <w:rPr>
      <w:rFonts w:ascii="Tahoma" w:hAnsi="Tahoma" w:cs="Tahoma" w:hint="default"/>
      <w:b/>
      <w:bCs/>
      <w:strike w:val="0"/>
      <w:dstrike w:val="0"/>
      <w:color w:val="7A9E0D"/>
      <w:sz w:val="18"/>
      <w:szCs w:val="18"/>
      <w:u w:val="none"/>
      <w:effect w:val="none"/>
    </w:rPr>
  </w:style>
  <w:style w:type="paragraph" w:styleId="NormalWeb">
    <w:name w:val="Normal (Web)"/>
    <w:basedOn w:val="Normal"/>
    <w:pPr>
      <w:spacing w:before="100" w:beforeAutospacing="1" w:after="100" w:afterAutospacing="1"/>
    </w:pPr>
    <w:rPr>
      <w:lang w:val="en-AU" w:eastAsia="en-AU"/>
    </w:rPr>
  </w:style>
  <w:style w:type="character" w:styleId="Strong">
    <w:name w:val="Strong"/>
    <w:basedOn w:val="DefaultParagraphFont"/>
    <w:qFormat/>
    <w:rPr>
      <w:b/>
      <w:bCs/>
    </w:rPr>
  </w:style>
  <w:style w:type="character" w:styleId="PageNumber">
    <w:name w:val="page number"/>
    <w:basedOn w:val="DefaultParagraphFont"/>
  </w:style>
  <w:style w:type="paragraph" w:customStyle="1" w:styleId="Heading8a">
    <w:name w:val="Heading 8a"/>
    <w:basedOn w:val="Normal"/>
    <w:autoRedefine/>
    <w:pPr>
      <w:spacing w:after="120"/>
      <w:jc w:val="center"/>
    </w:pPr>
    <w:rPr>
      <w:rFonts w:ascii="Arial" w:hAnsi="Arial"/>
      <w:b/>
      <w:sz w:val="28"/>
      <w:lang w:val="en-US"/>
    </w:rPr>
  </w:style>
  <w:style w:type="character" w:styleId="Hyperlink">
    <w:name w:val="Hyperlink"/>
    <w:basedOn w:val="DefaultParagraphFont"/>
    <w:rPr>
      <w:color w:val="0000FF"/>
      <w:u w:val="single"/>
    </w:rPr>
  </w:style>
  <w:style w:type="paragraph" w:styleId="z-TopofForm">
    <w:name w:val="HTML Top of Form"/>
    <w:basedOn w:val="Normal"/>
    <w:next w:val="Normal"/>
    <w:hidden/>
    <w:pPr>
      <w:pBdr>
        <w:bottom w:val="single" w:sz="6" w:space="1" w:color="auto"/>
      </w:pBdr>
      <w:jc w:val="center"/>
    </w:pPr>
    <w:rPr>
      <w:rFonts w:ascii="Arial" w:hAnsi="Arial" w:cs="Arial"/>
      <w:vanish/>
      <w:sz w:val="16"/>
      <w:szCs w:val="16"/>
      <w:lang w:val="en-AU" w:eastAsia="en-AU"/>
    </w:rPr>
  </w:style>
  <w:style w:type="paragraph" w:styleId="z-BottomofForm">
    <w:name w:val="HTML Bottom of Form"/>
    <w:basedOn w:val="Normal"/>
    <w:next w:val="Normal"/>
    <w:hidden/>
    <w:pPr>
      <w:pBdr>
        <w:top w:val="single" w:sz="6" w:space="1" w:color="auto"/>
      </w:pBdr>
      <w:jc w:val="center"/>
    </w:pPr>
    <w:rPr>
      <w:rFonts w:ascii="Arial" w:hAnsi="Arial" w:cs="Arial"/>
      <w:vanish/>
      <w:sz w:val="16"/>
      <w:szCs w:val="16"/>
      <w:lang w:val="en-AU" w:eastAsia="en-AU"/>
    </w:rPr>
  </w:style>
  <w:style w:type="character" w:styleId="Emphasis">
    <w:name w:val="Emphasis"/>
    <w:basedOn w:val="DefaultParagraphFont"/>
    <w:qFormat/>
    <w:rPr>
      <w:i/>
      <w:iCs/>
    </w:rPr>
  </w:style>
  <w:style w:type="paragraph" w:customStyle="1" w:styleId="top">
    <w:name w:val="top"/>
    <w:basedOn w:val="Normal"/>
    <w:pPr>
      <w:spacing w:before="100" w:beforeAutospacing="1" w:after="100" w:afterAutospacing="1"/>
    </w:pPr>
    <w:rPr>
      <w:lang w:val="en-AU" w:eastAsia="en-AU"/>
    </w:r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lang w:val="en-GB" w:eastAsia="en-US"/>
    </w:rPr>
  </w:style>
  <w:style w:type="paragraph" w:styleId="ListParagraph">
    <w:name w:val="List Paragraph"/>
    <w:basedOn w:val="Normal"/>
    <w:qFormat/>
    <w:pPr>
      <w:ind w:left="720"/>
      <w:contextualSpacing/>
    </w:pPr>
  </w:style>
  <w:style w:type="character" w:customStyle="1" w:styleId="HeaderChar">
    <w:name w:val="Header Char"/>
    <w:basedOn w:val="DefaultParagraphFont"/>
    <w:rPr>
      <w:rFonts w:ascii="Arial" w:hAnsi="Arial"/>
      <w:lang w:eastAsia="en-US"/>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szCs w:val="20"/>
    </w:rPr>
  </w:style>
  <w:style w:type="character" w:customStyle="1" w:styleId="CommentTextChar">
    <w:name w:val="Comment Text Char"/>
    <w:basedOn w:val="DefaultParagraphFont"/>
    <w:rPr>
      <w:lang w:val="en-GB" w:eastAsia="en-US"/>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rPr>
  </w:style>
  <w:style w:type="paragraph" w:customStyle="1" w:styleId="MajorL2BulletList">
    <w:name w:val="Major L2 Bullet List"/>
    <w:basedOn w:val="Normal"/>
    <w:semiHidden/>
    <w:pPr>
      <w:numPr>
        <w:numId w:val="15"/>
      </w:numPr>
      <w:spacing w:line="360" w:lineRule="auto"/>
    </w:pPr>
    <w:rPr>
      <w:rFonts w:ascii="Palatino" w:hAnsi="Palatino"/>
      <w:sz w:val="20"/>
      <w:szCs w:val="20"/>
      <w:lang w:val="en-AU"/>
    </w:rPr>
  </w:style>
  <w:style w:type="paragraph" w:customStyle="1" w:styleId="TableRefHeading">
    <w:name w:val="Table Ref Heading"/>
    <w:basedOn w:val="Normal"/>
    <w:next w:val="Normal"/>
    <w:pPr>
      <w:spacing w:after="120" w:line="360" w:lineRule="auto"/>
      <w:outlineLvl w:val="0"/>
    </w:pPr>
    <w:rPr>
      <w:rFonts w:ascii="Palatino" w:hAnsi="Palatino"/>
      <w:b/>
      <w:sz w:val="20"/>
      <w:szCs w:val="20"/>
      <w:lang w:val="en-AU"/>
    </w:rPr>
  </w:style>
  <w:style w:type="paragraph" w:customStyle="1" w:styleId="MajorTableLastBullet">
    <w:name w:val="Major Table Last Bullet"/>
    <w:basedOn w:val="Normal"/>
    <w:semiHidden/>
    <w:pPr>
      <w:numPr>
        <w:numId w:val="1"/>
      </w:numPr>
      <w:tabs>
        <w:tab w:val="left" w:pos="357"/>
        <w:tab w:val="left" w:pos="7655"/>
      </w:tabs>
    </w:pPr>
    <w:rPr>
      <w:rFonts w:ascii="Palatino" w:hAnsi="Palatino"/>
      <w:sz w:val="18"/>
      <w:szCs w:val="20"/>
      <w:lang w:val="en-AU"/>
    </w:rPr>
  </w:style>
  <w:style w:type="character" w:customStyle="1" w:styleId="FooterChar">
    <w:name w:val="Footer Char"/>
    <w:basedOn w:val="DefaultParagraphFont"/>
    <w:rPr>
      <w:sz w:val="24"/>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2027</Words>
  <Characters>11559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4</vt:lpstr>
    </vt:vector>
  </TitlesOfParts>
  <Company>DET NSW</Company>
  <LinksUpToDate>false</LinksUpToDate>
  <CharactersWithSpaces>13559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yhardy2</dc:creator>
  <cp:keywords/>
  <dc:description/>
  <cp:lastModifiedBy>Authorised DET User</cp:lastModifiedBy>
  <cp:revision>2</cp:revision>
  <cp:lastPrinted>2009-03-12T23:19:00Z</cp:lastPrinted>
  <dcterms:created xsi:type="dcterms:W3CDTF">2010-11-30T06:21:00Z</dcterms:created>
  <dcterms:modified xsi:type="dcterms:W3CDTF">2010-11-30T06:21:00Z</dcterms:modified>
</cp:coreProperties>
</file>